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58D53" w14:textId="77777777"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605827">
        <w:rPr>
          <w:b/>
          <w:sz w:val="40"/>
          <w:szCs w:val="40"/>
        </w:rPr>
        <w:t>E</w:t>
      </w:r>
    </w:p>
    <w:p w14:paraId="617B8D1B" w14:textId="77777777"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12DC7B64" wp14:editId="2F7656F0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12A7C" w14:textId="3079EFAC" w:rsidR="006E4F5F" w:rsidRPr="006E4F5F" w:rsidRDefault="00A70E06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4D7E0D">
        <w:rPr>
          <w:rFonts w:ascii="Arial Black" w:hAnsi="Arial Black"/>
          <w:b/>
          <w:caps/>
          <w:sz w:val="15"/>
        </w:rPr>
        <w:t>WO/</w:t>
      </w:r>
      <w:r w:rsidRPr="00482B9D">
        <w:rPr>
          <w:rFonts w:ascii="Arial Black" w:hAnsi="Arial Black"/>
          <w:b/>
          <w:caps/>
          <w:sz w:val="15"/>
        </w:rPr>
        <w:t>CC/</w:t>
      </w:r>
      <w:bookmarkStart w:id="1" w:name="Code"/>
      <w:bookmarkEnd w:id="1"/>
      <w:r w:rsidR="00C46733">
        <w:rPr>
          <w:rFonts w:ascii="Arial Black" w:hAnsi="Arial Black"/>
          <w:b/>
          <w:caps/>
          <w:sz w:val="15"/>
        </w:rPr>
        <w:t>82</w:t>
      </w:r>
      <w:r w:rsidR="003708E8">
        <w:rPr>
          <w:rFonts w:ascii="Arial Black" w:hAnsi="Arial Black"/>
          <w:b/>
          <w:caps/>
          <w:sz w:val="15"/>
        </w:rPr>
        <w:t>/</w:t>
      </w:r>
      <w:r w:rsidR="00C95F0F">
        <w:rPr>
          <w:rFonts w:ascii="Arial Black" w:hAnsi="Arial Black"/>
          <w:b/>
          <w:caps/>
          <w:sz w:val="15"/>
        </w:rPr>
        <w:t>3</w:t>
      </w:r>
    </w:p>
    <w:p w14:paraId="6827C38A" w14:textId="77777777"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="004C101F">
        <w:rPr>
          <w:rFonts w:ascii="Arial Black" w:hAnsi="Arial Black"/>
          <w:b/>
          <w:caps/>
          <w:sz w:val="15"/>
        </w:rPr>
        <w:t xml:space="preserve"> </w:t>
      </w:r>
      <w:r w:rsidR="008C72CD">
        <w:rPr>
          <w:rFonts w:ascii="Arial Black" w:hAnsi="Arial Black"/>
          <w:b/>
          <w:caps/>
          <w:sz w:val="15"/>
        </w:rPr>
        <w:t>english</w:t>
      </w:r>
    </w:p>
    <w:p w14:paraId="588585EF" w14:textId="67732690" w:rsidR="006E4F5F" w:rsidRPr="006E4F5F" w:rsidRDefault="006E4F5F" w:rsidP="00A70F88">
      <w:pPr>
        <w:spacing w:after="1200"/>
        <w:jc w:val="right"/>
        <w:rPr>
          <w:rFonts w:ascii="Arial Black" w:hAnsi="Arial Black"/>
          <w:b/>
          <w:caps/>
          <w:sz w:val="15"/>
        </w:rPr>
      </w:pPr>
      <w:r w:rsidRPr="005F5E2E">
        <w:rPr>
          <w:rFonts w:ascii="Arial Black" w:hAnsi="Arial Black"/>
          <w:b/>
          <w:caps/>
          <w:sz w:val="15"/>
        </w:rPr>
        <w:t xml:space="preserve">DATE: </w:t>
      </w:r>
      <w:bookmarkStart w:id="3" w:name="Date"/>
      <w:bookmarkEnd w:id="3"/>
      <w:r w:rsidR="004C101F" w:rsidRPr="005F5E2E">
        <w:rPr>
          <w:rFonts w:ascii="Arial Black" w:hAnsi="Arial Black"/>
          <w:b/>
          <w:caps/>
          <w:sz w:val="15"/>
        </w:rPr>
        <w:t xml:space="preserve"> </w:t>
      </w:r>
      <w:r w:rsidR="00AD2DBA">
        <w:rPr>
          <w:rFonts w:ascii="Arial Black" w:hAnsi="Arial Black"/>
          <w:b/>
          <w:caps/>
          <w:sz w:val="15"/>
        </w:rPr>
        <w:t>May 5</w:t>
      </w:r>
      <w:r w:rsidR="008C72CD" w:rsidRPr="005F5E2E">
        <w:rPr>
          <w:rFonts w:ascii="Arial Black" w:hAnsi="Arial Black"/>
          <w:b/>
          <w:caps/>
          <w:sz w:val="15"/>
        </w:rPr>
        <w:t>, 20</w:t>
      </w:r>
      <w:r w:rsidR="00D66D83" w:rsidRPr="005F5E2E">
        <w:rPr>
          <w:rFonts w:ascii="Arial Black" w:hAnsi="Arial Black"/>
          <w:b/>
          <w:caps/>
          <w:sz w:val="15"/>
        </w:rPr>
        <w:t>2</w:t>
      </w:r>
      <w:r w:rsidR="00494BBA">
        <w:rPr>
          <w:rFonts w:ascii="Arial Black" w:hAnsi="Arial Black"/>
          <w:b/>
          <w:caps/>
          <w:sz w:val="15"/>
        </w:rPr>
        <w:t>3</w:t>
      </w:r>
    </w:p>
    <w:p w14:paraId="157004E2" w14:textId="77777777" w:rsidR="00A70E06" w:rsidRPr="00A70E06" w:rsidRDefault="00A70E06" w:rsidP="00EF4CBB">
      <w:pPr>
        <w:pStyle w:val="Heading1"/>
      </w:pPr>
      <w:r w:rsidRPr="00A70E06">
        <w:t>WIPO Coordination Committee</w:t>
      </w:r>
    </w:p>
    <w:p w14:paraId="05780A87" w14:textId="77777777" w:rsidR="008B2CC1" w:rsidRPr="009C127D" w:rsidRDefault="00D66D83" w:rsidP="00FA475B">
      <w:pPr>
        <w:spacing w:after="720"/>
        <w:rPr>
          <w:b/>
          <w:sz w:val="24"/>
        </w:rPr>
      </w:pPr>
      <w:r w:rsidRPr="009C3803">
        <w:rPr>
          <w:b/>
          <w:sz w:val="24"/>
        </w:rPr>
        <w:t>Eight</w:t>
      </w:r>
      <w:r w:rsidR="00494BBA">
        <w:rPr>
          <w:b/>
          <w:sz w:val="24"/>
        </w:rPr>
        <w:t>y-Second</w:t>
      </w:r>
      <w:r w:rsidR="00A70E06" w:rsidRPr="009C3803">
        <w:rPr>
          <w:b/>
          <w:sz w:val="24"/>
        </w:rPr>
        <w:t xml:space="preserve"> (</w:t>
      </w:r>
      <w:r w:rsidR="009733D7" w:rsidRPr="009C3803">
        <w:rPr>
          <w:b/>
          <w:sz w:val="24"/>
        </w:rPr>
        <w:t>5</w:t>
      </w:r>
      <w:r w:rsidR="00494BBA">
        <w:rPr>
          <w:b/>
          <w:sz w:val="24"/>
        </w:rPr>
        <w:t>4</w:t>
      </w:r>
      <w:r w:rsidR="00494BBA" w:rsidRPr="00494BBA">
        <w:rPr>
          <w:b/>
          <w:sz w:val="24"/>
          <w:vertAlign w:val="superscript"/>
        </w:rPr>
        <w:t>th</w:t>
      </w:r>
      <w:r w:rsidR="00494BBA">
        <w:rPr>
          <w:b/>
          <w:sz w:val="24"/>
        </w:rPr>
        <w:t xml:space="preserve"> </w:t>
      </w:r>
      <w:r w:rsidR="00A70E06" w:rsidRPr="009C3803">
        <w:rPr>
          <w:b/>
          <w:sz w:val="24"/>
        </w:rPr>
        <w:t>Ordinary) Session</w:t>
      </w:r>
      <w:r w:rsidR="003D57B0" w:rsidRPr="009C3803">
        <w:rPr>
          <w:b/>
          <w:sz w:val="24"/>
        </w:rPr>
        <w:br/>
      </w:r>
      <w:r w:rsidR="00DF023A" w:rsidRPr="00AB1067">
        <w:rPr>
          <w:b/>
          <w:sz w:val="24"/>
        </w:rPr>
        <w:t xml:space="preserve">Geneva, </w:t>
      </w:r>
      <w:r w:rsidR="00494BBA">
        <w:rPr>
          <w:b/>
          <w:sz w:val="24"/>
        </w:rPr>
        <w:t>July 6 to 14, 2023</w:t>
      </w:r>
    </w:p>
    <w:p w14:paraId="693887E6" w14:textId="193C13E2" w:rsidR="008B2CC1" w:rsidRPr="009C127D" w:rsidRDefault="008C72CD" w:rsidP="00FA475B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amendments to </w:t>
      </w:r>
      <w:r w:rsidR="00494BBA">
        <w:rPr>
          <w:caps/>
          <w:sz w:val="24"/>
        </w:rPr>
        <w:t>THE STATUTE OF THE INTERNATIONAL CIVIL SERVICE COMMISSION</w:t>
      </w:r>
      <w:r w:rsidR="00C95F0F">
        <w:rPr>
          <w:caps/>
          <w:sz w:val="24"/>
        </w:rPr>
        <w:t xml:space="preserve"> (ICSC)</w:t>
      </w:r>
    </w:p>
    <w:p w14:paraId="38C27EDD" w14:textId="765124E7" w:rsidR="008C72CD" w:rsidRDefault="008C72CD" w:rsidP="008C72CD">
      <w:pPr>
        <w:spacing w:after="960"/>
        <w:rPr>
          <w:i/>
        </w:rPr>
      </w:pPr>
      <w:bookmarkStart w:id="5" w:name="Prepared"/>
      <w:bookmarkEnd w:id="5"/>
      <w:r>
        <w:rPr>
          <w:i/>
        </w:rPr>
        <w:t xml:space="preserve">Document prepared by the </w:t>
      </w:r>
      <w:r w:rsidR="00494BBA" w:rsidRPr="00B32A38">
        <w:rPr>
          <w:i/>
        </w:rPr>
        <w:t>Secretariat</w:t>
      </w:r>
    </w:p>
    <w:p w14:paraId="1889A4E0" w14:textId="77777777" w:rsidR="008C72CD" w:rsidRPr="007C749B" w:rsidRDefault="008C72CD">
      <w:pPr>
        <w:pStyle w:val="Heading2"/>
      </w:pPr>
      <w:r w:rsidRPr="007C749B">
        <w:t>INTRODUCTION</w:t>
      </w:r>
    </w:p>
    <w:p w14:paraId="7386EEE0" w14:textId="01479D03" w:rsidR="008C72CD" w:rsidRPr="00E8226A" w:rsidRDefault="00680AAB" w:rsidP="007C749B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>On December 30, 2022,</w:t>
      </w:r>
      <w:r w:rsidR="00F1163F">
        <w:rPr>
          <w:lang w:val="en-GB"/>
        </w:rPr>
        <w:t xml:space="preserve"> the </w:t>
      </w:r>
      <w:r w:rsidR="001961CF" w:rsidRPr="004853E0">
        <w:rPr>
          <w:lang w:val="en-GB"/>
        </w:rPr>
        <w:t xml:space="preserve">United Nations </w:t>
      </w:r>
      <w:r w:rsidR="004853E0">
        <w:rPr>
          <w:lang w:val="en-GB"/>
        </w:rPr>
        <w:t xml:space="preserve">(UN) </w:t>
      </w:r>
      <w:r w:rsidR="001961CF" w:rsidRPr="004853E0">
        <w:rPr>
          <w:lang w:val="en-GB"/>
        </w:rPr>
        <w:t>General Assembly</w:t>
      </w:r>
      <w:r w:rsidR="00F1163F">
        <w:rPr>
          <w:lang w:val="en-GB"/>
        </w:rPr>
        <w:t xml:space="preserve"> </w:t>
      </w:r>
      <w:r>
        <w:rPr>
          <w:lang w:val="en-GB"/>
        </w:rPr>
        <w:t>decided</w:t>
      </w:r>
      <w:r w:rsidR="00F1163F">
        <w:rPr>
          <w:lang w:val="en-GB"/>
        </w:rPr>
        <w:t xml:space="preserve"> </w:t>
      </w:r>
      <w:r w:rsidR="0076456A">
        <w:rPr>
          <w:lang w:val="en-GB"/>
        </w:rPr>
        <w:t>to amend A</w:t>
      </w:r>
      <w:r w:rsidR="001961CF" w:rsidRPr="001961CF">
        <w:rPr>
          <w:lang w:val="en-GB"/>
        </w:rPr>
        <w:t xml:space="preserve">rticles 10 and 11 of the Statute of the </w:t>
      </w:r>
      <w:r>
        <w:rPr>
          <w:lang w:val="en-GB"/>
        </w:rPr>
        <w:t>International Civil Service Commission (</w:t>
      </w:r>
      <w:r w:rsidR="00F1163F">
        <w:rPr>
          <w:lang w:val="en-GB"/>
        </w:rPr>
        <w:t>ICSC</w:t>
      </w:r>
      <w:r>
        <w:rPr>
          <w:lang w:val="en-GB"/>
        </w:rPr>
        <w:t>)</w:t>
      </w:r>
      <w:r w:rsidR="001961CF" w:rsidRPr="001961CF">
        <w:rPr>
          <w:lang w:val="en-GB"/>
        </w:rPr>
        <w:t xml:space="preserve"> </w:t>
      </w:r>
      <w:r w:rsidR="00B5637B">
        <w:rPr>
          <w:lang w:val="en-GB"/>
        </w:rPr>
        <w:t>in relation to the issue of</w:t>
      </w:r>
      <w:r w:rsidR="001961CF" w:rsidRPr="001961CF">
        <w:rPr>
          <w:lang w:val="en-GB"/>
        </w:rPr>
        <w:t xml:space="preserve"> the </w:t>
      </w:r>
      <w:r w:rsidR="007F6646">
        <w:rPr>
          <w:lang w:val="en-GB"/>
        </w:rPr>
        <w:t>ICSC</w:t>
      </w:r>
      <w:r w:rsidR="001961CF" w:rsidRPr="001961CF">
        <w:rPr>
          <w:lang w:val="en-GB"/>
        </w:rPr>
        <w:t xml:space="preserve">’s authority to </w:t>
      </w:r>
      <w:r w:rsidR="00DB59AD">
        <w:rPr>
          <w:lang w:val="en-GB"/>
        </w:rPr>
        <w:t>take decisions on</w:t>
      </w:r>
      <w:r w:rsidR="001961CF" w:rsidRPr="001961CF">
        <w:rPr>
          <w:lang w:val="en-GB"/>
        </w:rPr>
        <w:t xml:space="preserve"> </w:t>
      </w:r>
      <w:r w:rsidR="00DB59AD">
        <w:rPr>
          <w:lang w:val="en-GB"/>
        </w:rPr>
        <w:t xml:space="preserve">the amounts of </w:t>
      </w:r>
      <w:r w:rsidR="001961CF" w:rsidRPr="001961CF">
        <w:rPr>
          <w:lang w:val="en-GB"/>
        </w:rPr>
        <w:t>post adjustment</w:t>
      </w:r>
      <w:r w:rsidR="00DB59AD">
        <w:rPr>
          <w:lang w:val="en-GB"/>
        </w:rPr>
        <w:t>s</w:t>
      </w:r>
      <w:r w:rsidR="001961CF" w:rsidRPr="001961CF">
        <w:rPr>
          <w:lang w:val="en-GB"/>
        </w:rPr>
        <w:t>.</w:t>
      </w:r>
      <w:r w:rsidR="00B32A38">
        <w:rPr>
          <w:rStyle w:val="FootnoteReference"/>
          <w:lang w:val="en-GB"/>
        </w:rPr>
        <w:footnoteReference w:id="2"/>
      </w:r>
      <w:r w:rsidR="00E8226A">
        <w:rPr>
          <w:lang w:val="en-GB"/>
        </w:rPr>
        <w:t xml:space="preserve">  The amendments to the ICSC Statute are provided in </w:t>
      </w:r>
      <w:r w:rsidR="000625AF">
        <w:rPr>
          <w:lang w:val="en-GB"/>
        </w:rPr>
        <w:t xml:space="preserve">the </w:t>
      </w:r>
      <w:r w:rsidR="00E8226A">
        <w:rPr>
          <w:lang w:val="en-GB"/>
        </w:rPr>
        <w:t>Annex</w:t>
      </w:r>
      <w:r w:rsidR="00DE525C">
        <w:rPr>
          <w:lang w:val="en-GB"/>
        </w:rPr>
        <w:t>.</w:t>
      </w:r>
    </w:p>
    <w:p w14:paraId="1A870ED9" w14:textId="483ABF18" w:rsidR="0099329D" w:rsidRDefault="003C7E36" w:rsidP="0099329D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 xml:space="preserve">The </w:t>
      </w:r>
      <w:r w:rsidR="00E92057">
        <w:t xml:space="preserve">amendments are not automatically applicable to </w:t>
      </w:r>
      <w:r>
        <w:t xml:space="preserve">the </w:t>
      </w:r>
      <w:r w:rsidRPr="003C7E36">
        <w:t xml:space="preserve">specialized agencies and other international organizations </w:t>
      </w:r>
      <w:r>
        <w:t xml:space="preserve">that </w:t>
      </w:r>
      <w:r w:rsidR="00E92057">
        <w:t xml:space="preserve">participate in the </w:t>
      </w:r>
      <w:r w:rsidR="00443891">
        <w:t>UN</w:t>
      </w:r>
      <w:r w:rsidR="00E92057">
        <w:t xml:space="preserve"> common system and that have </w:t>
      </w:r>
      <w:r w:rsidRPr="003C7E36">
        <w:t>accept</w:t>
      </w:r>
      <w:r>
        <w:t>ed</w:t>
      </w:r>
      <w:r w:rsidRPr="003C7E36">
        <w:t xml:space="preserve"> the </w:t>
      </w:r>
      <w:r>
        <w:t>S</w:t>
      </w:r>
      <w:r w:rsidRPr="003C7E36">
        <w:t>tatute</w:t>
      </w:r>
      <w:r>
        <w:t xml:space="preserve"> of the ICSC</w:t>
      </w:r>
      <w:r w:rsidR="00C83C8C">
        <w:t xml:space="preserve">.  </w:t>
      </w:r>
      <w:r w:rsidR="00BA2FD2">
        <w:t>A</w:t>
      </w:r>
      <w:r w:rsidR="00C83C8C">
        <w:t>cceptance</w:t>
      </w:r>
      <w:r w:rsidR="002E0180">
        <w:t xml:space="preserve"> of the amendments </w:t>
      </w:r>
      <w:r w:rsidR="00BA2FD2">
        <w:t xml:space="preserve">is </w:t>
      </w:r>
      <w:r w:rsidR="002E0180">
        <w:t>required by the aforementioned agencies and organizations</w:t>
      </w:r>
      <w:r w:rsidR="00C83C8C">
        <w:t>, following approval or endorsement by their respective governing bodies</w:t>
      </w:r>
      <w:r w:rsidR="00BA2FD2">
        <w:t xml:space="preserve">, as relevant, which is provided through a formal notification of acceptance by the </w:t>
      </w:r>
      <w:r w:rsidR="00B1020C">
        <w:t xml:space="preserve">respective </w:t>
      </w:r>
      <w:r w:rsidR="00714C58">
        <w:t>e</w:t>
      </w:r>
      <w:r w:rsidR="00BA2FD2">
        <w:t xml:space="preserve">xecutive </w:t>
      </w:r>
      <w:r w:rsidR="00714C58">
        <w:t>h</w:t>
      </w:r>
      <w:r w:rsidR="00BA2FD2">
        <w:t>ead</w:t>
      </w:r>
      <w:r w:rsidR="00E92057">
        <w:t>.</w:t>
      </w:r>
    </w:p>
    <w:p w14:paraId="2E8BE379" w14:textId="6490323A" w:rsidR="00E8226A" w:rsidRDefault="00BA2FD2" w:rsidP="00C83C8C">
      <w:pPr>
        <w:pStyle w:val="ListParagraph"/>
        <w:numPr>
          <w:ilvl w:val="0"/>
          <w:numId w:val="4"/>
        </w:numPr>
        <w:spacing w:after="220"/>
        <w:ind w:left="0" w:firstLine="0"/>
      </w:pPr>
      <w:r>
        <w:t>Accordingly</w:t>
      </w:r>
      <w:r w:rsidR="00D31EFC">
        <w:t xml:space="preserve">, </w:t>
      </w:r>
      <w:r w:rsidR="00714C58">
        <w:t xml:space="preserve">it is proposed that </w:t>
      </w:r>
      <w:r w:rsidR="00D31EFC">
        <w:t>the</w:t>
      </w:r>
      <w:r w:rsidR="00660BDD">
        <w:t xml:space="preserve"> amendments to the </w:t>
      </w:r>
      <w:r w:rsidR="00C83C8C">
        <w:t xml:space="preserve">ICSC </w:t>
      </w:r>
      <w:r w:rsidR="00660BDD">
        <w:t xml:space="preserve">Statute are </w:t>
      </w:r>
      <w:r w:rsidR="00714C58">
        <w:t>endorsed by</w:t>
      </w:r>
      <w:r w:rsidR="00660BDD">
        <w:t xml:space="preserve"> the WIPO Coordination Committee</w:t>
      </w:r>
      <w:r>
        <w:t>, prior to the submission, by the Director General, of a notification of their acceptance by WIPO</w:t>
      </w:r>
      <w:r w:rsidR="00660BDD">
        <w:t>.</w:t>
      </w:r>
    </w:p>
    <w:p w14:paraId="5F2B4F0C" w14:textId="77777777" w:rsidR="00434A40" w:rsidRDefault="00434A40">
      <w:pPr>
        <w:rPr>
          <w:b/>
          <w:bCs/>
          <w:iCs/>
          <w:caps/>
          <w:szCs w:val="28"/>
        </w:rPr>
      </w:pPr>
      <w:r>
        <w:br w:type="page"/>
      </w:r>
    </w:p>
    <w:p w14:paraId="47A26529" w14:textId="12B5AFF0" w:rsidR="008C72CD" w:rsidRDefault="004A56C4">
      <w:pPr>
        <w:pStyle w:val="Heading2"/>
      </w:pPr>
      <w:r>
        <w:lastRenderedPageBreak/>
        <w:t xml:space="preserve">diverging judicial interpretations of </w:t>
      </w:r>
      <w:r w:rsidR="00AD0D3A">
        <w:t xml:space="preserve">the </w:t>
      </w:r>
      <w:r w:rsidR="00C9453E">
        <w:t xml:space="preserve">ICSC </w:t>
      </w:r>
      <w:r w:rsidR="00AD0D3A">
        <w:t>statute</w:t>
      </w:r>
    </w:p>
    <w:p w14:paraId="3C0FA552" w14:textId="4F14D5F5" w:rsidR="004A56C4" w:rsidRPr="00B37E1A" w:rsidRDefault="003C2A01" w:rsidP="00B37E1A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 xml:space="preserve">The </w:t>
      </w:r>
      <w:r w:rsidR="007521A3">
        <w:t>need to amend the ICSC Statute</w:t>
      </w:r>
      <w:r>
        <w:t xml:space="preserve"> ar</w:t>
      </w:r>
      <w:r w:rsidR="00421A46">
        <w:t>o</w:t>
      </w:r>
      <w:r>
        <w:t xml:space="preserve">se because </w:t>
      </w:r>
      <w:r w:rsidR="004A56C4">
        <w:t xml:space="preserve">Articles 10 and 11 </w:t>
      </w:r>
      <w:r w:rsidR="007521A3">
        <w:t>there</w:t>
      </w:r>
      <w:r w:rsidR="004A56C4">
        <w:t xml:space="preserve">of </w:t>
      </w:r>
      <w:r w:rsidR="00421A46">
        <w:t>were</w:t>
      </w:r>
      <w:r w:rsidR="004A56C4">
        <w:t xml:space="preserve"> interpreted differently </w:t>
      </w:r>
      <w:r w:rsidR="00EF5806">
        <w:t xml:space="preserve">in </w:t>
      </w:r>
      <w:r w:rsidR="007521A3" w:rsidRPr="007D104A">
        <w:t>final</w:t>
      </w:r>
      <w:r w:rsidR="007D104A">
        <w:t xml:space="preserve">, </w:t>
      </w:r>
      <w:r w:rsidR="007D104A" w:rsidRPr="006D3482">
        <w:t>non-appealable</w:t>
      </w:r>
      <w:r w:rsidR="007D104A">
        <w:t>,</w:t>
      </w:r>
      <w:r w:rsidR="007521A3" w:rsidRPr="007D104A">
        <w:t xml:space="preserve"> </w:t>
      </w:r>
      <w:r w:rsidR="00EF5806">
        <w:t xml:space="preserve">judgments rendered </w:t>
      </w:r>
      <w:r w:rsidR="004A56C4">
        <w:t xml:space="preserve">by two </w:t>
      </w:r>
      <w:r w:rsidR="00514439">
        <w:t>tribunals</w:t>
      </w:r>
      <w:r w:rsidR="004A56C4">
        <w:t xml:space="preserve"> </w:t>
      </w:r>
      <w:r w:rsidR="00514439">
        <w:t>at the apex of their respective jurisdictions in the UN common system</w:t>
      </w:r>
      <w:r w:rsidR="00AE53C3">
        <w:t xml:space="preserve">, namely, the </w:t>
      </w:r>
      <w:r w:rsidR="00BA2FD2">
        <w:t xml:space="preserve">Administrative Tribunal of the </w:t>
      </w:r>
      <w:r w:rsidR="00AE53C3">
        <w:t>International Labour Organization (ILOAT) and the United Nations Appeals Tribunal (UNAT)</w:t>
      </w:r>
      <w:r w:rsidR="004A56C4">
        <w:t>.</w:t>
      </w:r>
    </w:p>
    <w:p w14:paraId="7BEBD4AD" w14:textId="1BA60552" w:rsidR="005472CC" w:rsidRDefault="005472CC" w:rsidP="00CD3E42">
      <w:pPr>
        <w:pStyle w:val="ListParagraph"/>
        <w:numPr>
          <w:ilvl w:val="0"/>
          <w:numId w:val="4"/>
        </w:numPr>
        <w:spacing w:after="220"/>
        <w:ind w:left="0" w:firstLine="0"/>
      </w:pPr>
      <w:r>
        <w:t>Prior to December</w:t>
      </w:r>
      <w:r w:rsidR="000D6619">
        <w:t xml:space="preserve"> 30,</w:t>
      </w:r>
      <w:r>
        <w:t xml:space="preserve"> 2022, </w:t>
      </w:r>
      <w:r w:rsidRPr="005472CC">
        <w:t>Articles 10 and 11 of the Statute provide</w:t>
      </w:r>
      <w:r>
        <w:t>d</w:t>
      </w:r>
      <w:r w:rsidR="000D6619">
        <w:t>, in relevant part</w:t>
      </w:r>
      <w:r w:rsidRPr="005472CC">
        <w:t xml:space="preserve">: </w:t>
      </w:r>
    </w:p>
    <w:p w14:paraId="214AFE17" w14:textId="77777777" w:rsidR="005472CC" w:rsidRPr="00A34ECB" w:rsidRDefault="005472CC" w:rsidP="001911E8">
      <w:pPr>
        <w:spacing w:after="120"/>
        <w:ind w:left="720" w:right="720"/>
        <w:jc w:val="center"/>
        <w:rPr>
          <w:sz w:val="20"/>
        </w:rPr>
      </w:pPr>
      <w:r w:rsidRPr="00A34ECB">
        <w:rPr>
          <w:sz w:val="20"/>
        </w:rPr>
        <w:t>“</w:t>
      </w:r>
      <w:r w:rsidRPr="004E1492">
        <w:rPr>
          <w:sz w:val="20"/>
          <w:u w:val="single"/>
        </w:rPr>
        <w:t>Article 10</w:t>
      </w:r>
    </w:p>
    <w:p w14:paraId="55027AF7" w14:textId="77777777" w:rsidR="005472CC" w:rsidRPr="00A34ECB" w:rsidRDefault="005472CC" w:rsidP="001911E8">
      <w:pPr>
        <w:spacing w:after="120"/>
        <w:ind w:left="720" w:right="720"/>
        <w:rPr>
          <w:sz w:val="20"/>
        </w:rPr>
      </w:pPr>
      <w:r w:rsidRPr="00A34ECB">
        <w:rPr>
          <w:sz w:val="20"/>
        </w:rPr>
        <w:t xml:space="preserve">The Commission shall make recommendations to the General Assembly on: </w:t>
      </w:r>
    </w:p>
    <w:p w14:paraId="5B3441ED" w14:textId="77777777" w:rsidR="005472CC" w:rsidRPr="00A34ECB" w:rsidRDefault="000D6619" w:rsidP="005528C7">
      <w:pPr>
        <w:spacing w:after="120"/>
        <w:ind w:left="1134" w:right="720"/>
        <w:rPr>
          <w:sz w:val="20"/>
        </w:rPr>
      </w:pPr>
      <w:r>
        <w:rPr>
          <w:sz w:val="20"/>
        </w:rPr>
        <w:t>[…]</w:t>
      </w:r>
      <w:r w:rsidR="005472CC" w:rsidRPr="00A34ECB">
        <w:rPr>
          <w:sz w:val="20"/>
        </w:rPr>
        <w:t xml:space="preserve"> </w:t>
      </w:r>
    </w:p>
    <w:p w14:paraId="7ED20606" w14:textId="77777777" w:rsidR="005472CC" w:rsidRPr="00A34ECB" w:rsidRDefault="005472CC" w:rsidP="005528C7">
      <w:pPr>
        <w:spacing w:after="120"/>
        <w:ind w:left="1134" w:right="720"/>
        <w:rPr>
          <w:sz w:val="20"/>
        </w:rPr>
      </w:pPr>
      <w:r w:rsidRPr="00A34ECB">
        <w:rPr>
          <w:sz w:val="20"/>
        </w:rPr>
        <w:t xml:space="preserve">(b) The scales of salaries and post adjustments for staff in the Professional and higher categories; </w:t>
      </w:r>
    </w:p>
    <w:p w14:paraId="5A3E07B8" w14:textId="77777777" w:rsidR="005472CC" w:rsidRPr="00A34ECB" w:rsidRDefault="000D6619" w:rsidP="00170B4E">
      <w:pPr>
        <w:spacing w:after="240"/>
        <w:ind w:left="1134" w:right="720"/>
        <w:rPr>
          <w:sz w:val="20"/>
        </w:rPr>
      </w:pPr>
      <w:r>
        <w:rPr>
          <w:sz w:val="20"/>
        </w:rPr>
        <w:t>[…]</w:t>
      </w:r>
      <w:r w:rsidR="005472CC" w:rsidRPr="00A34ECB">
        <w:rPr>
          <w:sz w:val="20"/>
        </w:rPr>
        <w:t xml:space="preserve">. </w:t>
      </w:r>
    </w:p>
    <w:p w14:paraId="5846C00A" w14:textId="77777777" w:rsidR="005472CC" w:rsidRPr="004E1492" w:rsidRDefault="005472CC" w:rsidP="001911E8">
      <w:pPr>
        <w:spacing w:after="120"/>
        <w:ind w:left="720" w:right="720"/>
        <w:jc w:val="center"/>
        <w:rPr>
          <w:sz w:val="20"/>
          <w:u w:val="single"/>
        </w:rPr>
      </w:pPr>
      <w:r w:rsidRPr="004E1492">
        <w:rPr>
          <w:sz w:val="20"/>
          <w:u w:val="single"/>
        </w:rPr>
        <w:t>Article 11</w:t>
      </w:r>
    </w:p>
    <w:p w14:paraId="2D421308" w14:textId="77777777" w:rsidR="005472CC" w:rsidRPr="00A34ECB" w:rsidRDefault="005472CC" w:rsidP="001911E8">
      <w:pPr>
        <w:spacing w:after="120"/>
        <w:ind w:left="720" w:right="720"/>
        <w:rPr>
          <w:sz w:val="20"/>
        </w:rPr>
      </w:pPr>
      <w:r w:rsidRPr="00A34ECB">
        <w:rPr>
          <w:sz w:val="20"/>
        </w:rPr>
        <w:t xml:space="preserve">The Commission shall establish: </w:t>
      </w:r>
    </w:p>
    <w:p w14:paraId="5AE0D3C0" w14:textId="77777777" w:rsidR="002B105D" w:rsidRPr="00A34ECB" w:rsidRDefault="000D6619" w:rsidP="005528C7">
      <w:pPr>
        <w:spacing w:after="120"/>
        <w:ind w:left="1134" w:right="720"/>
        <w:rPr>
          <w:sz w:val="20"/>
        </w:rPr>
      </w:pPr>
      <w:r>
        <w:rPr>
          <w:sz w:val="20"/>
        </w:rPr>
        <w:t>[…]</w:t>
      </w:r>
    </w:p>
    <w:p w14:paraId="7E284F47" w14:textId="77777777" w:rsidR="005472CC" w:rsidRPr="00A34ECB" w:rsidRDefault="005472CC" w:rsidP="00170B4E">
      <w:pPr>
        <w:spacing w:after="240"/>
        <w:ind w:left="1134" w:right="714"/>
        <w:rPr>
          <w:sz w:val="20"/>
        </w:rPr>
      </w:pPr>
      <w:r w:rsidRPr="00A34ECB">
        <w:rPr>
          <w:sz w:val="20"/>
        </w:rPr>
        <w:t>(c) The classification of duty stations for the purpose of applying post adjustments.”</w:t>
      </w:r>
    </w:p>
    <w:p w14:paraId="35226FE6" w14:textId="36B20326" w:rsidR="00AC3202" w:rsidRDefault="00DE2E1B" w:rsidP="00170B4E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>These two Articles confer</w:t>
      </w:r>
      <w:r w:rsidR="004428FE">
        <w:t>red</w:t>
      </w:r>
      <w:r>
        <w:t xml:space="preserve"> different powers on the ICSC.  I</w:t>
      </w:r>
      <w:r w:rsidR="00495C94" w:rsidRPr="00495C94">
        <w:t xml:space="preserve">n relation to the matters </w:t>
      </w:r>
      <w:r w:rsidR="00495C94">
        <w:t>outlined</w:t>
      </w:r>
      <w:r w:rsidR="00495C94" w:rsidRPr="00495C94">
        <w:t xml:space="preserve"> in Article 10</w:t>
      </w:r>
      <w:r w:rsidR="00F0671A">
        <w:t>,</w:t>
      </w:r>
      <w:r w:rsidR="001B25A4">
        <w:t xml:space="preserve"> </w:t>
      </w:r>
      <w:r>
        <w:t xml:space="preserve">the ICSC </w:t>
      </w:r>
      <w:r w:rsidR="00495C94">
        <w:t>was</w:t>
      </w:r>
      <w:r w:rsidR="00495C94" w:rsidRPr="00495C94">
        <w:t xml:space="preserve"> </w:t>
      </w:r>
      <w:r>
        <w:t>granted the</w:t>
      </w:r>
      <w:r w:rsidR="00495C94" w:rsidRPr="00495C94">
        <w:t xml:space="preserve"> power to </w:t>
      </w:r>
      <w:r w:rsidR="00817D7A">
        <w:t xml:space="preserve">make </w:t>
      </w:r>
      <w:r w:rsidR="00495C94" w:rsidRPr="00495C94">
        <w:t>recommend</w:t>
      </w:r>
      <w:r w:rsidR="00817D7A">
        <w:t xml:space="preserve">ations to the </w:t>
      </w:r>
      <w:r w:rsidR="00627E40">
        <w:t>UN</w:t>
      </w:r>
      <w:r w:rsidR="004853E0">
        <w:t xml:space="preserve"> </w:t>
      </w:r>
      <w:r w:rsidR="00627E40">
        <w:t>G</w:t>
      </w:r>
      <w:r w:rsidR="004853E0">
        <w:t xml:space="preserve">eneral </w:t>
      </w:r>
      <w:r w:rsidR="00627E40">
        <w:t>A</w:t>
      </w:r>
      <w:r w:rsidR="004853E0">
        <w:t>ssembly</w:t>
      </w:r>
      <w:r w:rsidR="00817D7A">
        <w:t xml:space="preserve">, </w:t>
      </w:r>
      <w:r w:rsidR="00D31EFC">
        <w:t xml:space="preserve">thereby </w:t>
      </w:r>
      <w:r w:rsidR="007A145B">
        <w:t>preserving the authority of</w:t>
      </w:r>
      <w:r w:rsidR="00817D7A">
        <w:t xml:space="preserve"> the latter</w:t>
      </w:r>
      <w:r w:rsidR="00627E40">
        <w:t xml:space="preserve"> </w:t>
      </w:r>
      <w:r w:rsidR="007A145B">
        <w:t xml:space="preserve">to </w:t>
      </w:r>
      <w:r w:rsidR="00627E40">
        <w:t>tak</w:t>
      </w:r>
      <w:r w:rsidR="007A145B">
        <w:t>e</w:t>
      </w:r>
      <w:r w:rsidR="00627E40">
        <w:t xml:space="preserve"> </w:t>
      </w:r>
      <w:r w:rsidR="007A145B">
        <w:t>a</w:t>
      </w:r>
      <w:r w:rsidR="00627E40">
        <w:t xml:space="preserve"> decision</w:t>
      </w:r>
      <w:r w:rsidR="007A145B">
        <w:t xml:space="preserve"> thereon</w:t>
      </w:r>
      <w:r w:rsidR="00495C94" w:rsidRPr="00495C94">
        <w:t>.</w:t>
      </w:r>
      <w:r w:rsidR="00AD2DBA">
        <w:t xml:space="preserve"> </w:t>
      </w:r>
      <w:r w:rsidR="00D31EFC">
        <w:t xml:space="preserve"> </w:t>
      </w:r>
      <w:r>
        <w:t>In</w:t>
      </w:r>
      <w:r w:rsidR="00AD2DBA">
        <w:t> </w:t>
      </w:r>
      <w:r>
        <w:t>contrast</w:t>
      </w:r>
      <w:r w:rsidR="007D104A">
        <w:t xml:space="preserve">, </w:t>
      </w:r>
      <w:r w:rsidR="00495C94" w:rsidRPr="00495C94">
        <w:t>Article 11</w:t>
      </w:r>
      <w:r w:rsidR="007D104A">
        <w:t xml:space="preserve"> conferred decision-making authority </w:t>
      </w:r>
      <w:r w:rsidR="00443891">
        <w:t>on</w:t>
      </w:r>
      <w:r w:rsidR="00495C94">
        <w:t xml:space="preserve"> the </w:t>
      </w:r>
      <w:r w:rsidR="00495C94" w:rsidRPr="00495C94">
        <w:t xml:space="preserve">ICSC </w:t>
      </w:r>
      <w:r w:rsidR="007D104A">
        <w:t>with respect to the matters mentioned therein</w:t>
      </w:r>
      <w:r w:rsidR="00495C94" w:rsidRPr="00495C94">
        <w:t>.</w:t>
      </w:r>
    </w:p>
    <w:p w14:paraId="776DFB6D" w14:textId="14CBA67B" w:rsidR="0018067C" w:rsidRDefault="00495C94" w:rsidP="00E67D4E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>F</w:t>
      </w:r>
      <w:r w:rsidR="0012607A">
        <w:t>or over 25 years</w:t>
      </w:r>
      <w:r w:rsidR="007D2420">
        <w:t xml:space="preserve">, </w:t>
      </w:r>
      <w:r w:rsidR="00340EDF">
        <w:t xml:space="preserve">the ICSC </w:t>
      </w:r>
      <w:r w:rsidR="007D2420">
        <w:t>determin</w:t>
      </w:r>
      <w:r w:rsidR="001911E8">
        <w:t>e</w:t>
      </w:r>
      <w:r w:rsidR="006D3482">
        <w:t>d</w:t>
      </w:r>
      <w:r w:rsidR="007D2420">
        <w:t xml:space="preserve">, </w:t>
      </w:r>
      <w:r w:rsidR="006D3482">
        <w:t>and decided itself</w:t>
      </w:r>
      <w:r w:rsidR="007D2420" w:rsidRPr="003C3C0F">
        <w:t>, the</w:t>
      </w:r>
      <w:r w:rsidR="006D3482">
        <w:t xml:space="preserve"> level of the</w:t>
      </w:r>
      <w:r w:rsidR="007D2420" w:rsidRPr="003C3C0F">
        <w:t xml:space="preserve"> post adjustment mul</w:t>
      </w:r>
      <w:r w:rsidR="00340EDF" w:rsidRPr="003C3C0F">
        <w:t>tiplier</w:t>
      </w:r>
      <w:r w:rsidR="006D3482">
        <w:t>s, and thus their effect</w:t>
      </w:r>
      <w:r w:rsidR="00340EDF" w:rsidRPr="003C3C0F">
        <w:t xml:space="preserve"> </w:t>
      </w:r>
      <w:r w:rsidR="006D3482">
        <w:t>on</w:t>
      </w:r>
      <w:r w:rsidR="00340EDF" w:rsidRPr="003C3C0F">
        <w:t xml:space="preserve"> staff</w:t>
      </w:r>
      <w:r w:rsidR="006D3482">
        <w:t xml:space="preserve"> salaries</w:t>
      </w:r>
      <w:r w:rsidR="001911E8">
        <w:t>.</w:t>
      </w:r>
    </w:p>
    <w:p w14:paraId="0D84ADEE" w14:textId="36D04E2D" w:rsidR="00A31C0E" w:rsidRDefault="007B7847" w:rsidP="00665C92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>In 2018 and 2020, t</w:t>
      </w:r>
      <w:r w:rsidR="00794F34" w:rsidRPr="00E67D4E">
        <w:t>he ILO</w:t>
      </w:r>
      <w:r w:rsidR="00BB6D88" w:rsidRPr="00E67D4E">
        <w:t>AT</w:t>
      </w:r>
      <w:r w:rsidR="00794F34" w:rsidRPr="00E67D4E">
        <w:t xml:space="preserve"> and</w:t>
      </w:r>
      <w:r w:rsidR="00E67D4E">
        <w:t xml:space="preserve"> the</w:t>
      </w:r>
      <w:r w:rsidR="00794F34" w:rsidRPr="00E67D4E">
        <w:t xml:space="preserve"> </w:t>
      </w:r>
      <w:r w:rsidR="00760F51" w:rsidRPr="00E67D4E">
        <w:t>UNAT</w:t>
      </w:r>
      <w:r>
        <w:t>, respectively,</w:t>
      </w:r>
      <w:r w:rsidR="00794F34" w:rsidRPr="00E67D4E">
        <w:t xml:space="preserve"> </w:t>
      </w:r>
      <w:r w:rsidR="00E67D4E" w:rsidRPr="007B7847">
        <w:t>were seized</w:t>
      </w:r>
      <w:r w:rsidR="00794F34" w:rsidRPr="0018067C">
        <w:t xml:space="preserve"> </w:t>
      </w:r>
      <w:r>
        <w:t>of</w:t>
      </w:r>
      <w:r w:rsidR="00794F34" w:rsidRPr="0018067C">
        <w:t xml:space="preserve"> the issue of whether the </w:t>
      </w:r>
      <w:r w:rsidR="004E1492" w:rsidRPr="0018067C">
        <w:t>ICSC</w:t>
      </w:r>
      <w:r w:rsidR="00794F34" w:rsidRPr="0018067C">
        <w:t xml:space="preserve"> had the authority to decide post adjustment multipliers pursuant to its Statute.</w:t>
      </w:r>
    </w:p>
    <w:p w14:paraId="4B5BDF0B" w14:textId="49FB09B8" w:rsidR="00DF2440" w:rsidRPr="00864D4A" w:rsidRDefault="00CC444C" w:rsidP="009D4D85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 w:rsidRPr="0063015D">
        <w:t xml:space="preserve">In </w:t>
      </w:r>
      <w:r w:rsidR="008940D1">
        <w:t xml:space="preserve">five </w:t>
      </w:r>
      <w:r w:rsidR="00DF2440" w:rsidRPr="0063015D">
        <w:t>judgment</w:t>
      </w:r>
      <w:r w:rsidR="008940D1">
        <w:t>s</w:t>
      </w:r>
      <w:r w:rsidR="00723AF7" w:rsidRPr="0063015D">
        <w:t xml:space="preserve"> rendered in 2019</w:t>
      </w:r>
      <w:r w:rsidR="00DF2440" w:rsidRPr="0063015D">
        <w:t xml:space="preserve"> on the </w:t>
      </w:r>
      <w:r w:rsidR="00E67D4E">
        <w:t>matter</w:t>
      </w:r>
      <w:r w:rsidRPr="0063015D">
        <w:t>,</w:t>
      </w:r>
      <w:r w:rsidR="00B37E1A">
        <w:rPr>
          <w:rStyle w:val="FootnoteReference"/>
        </w:rPr>
        <w:footnoteReference w:id="3"/>
      </w:r>
      <w:r w:rsidRPr="0063015D">
        <w:t xml:space="preserve"> t</w:t>
      </w:r>
      <w:r w:rsidR="00794F34" w:rsidRPr="0063015D">
        <w:t>he ILO</w:t>
      </w:r>
      <w:r w:rsidR="00BB6D88" w:rsidRPr="0063015D">
        <w:t>AT</w:t>
      </w:r>
      <w:r w:rsidR="00794F34" w:rsidRPr="0063015D">
        <w:t xml:space="preserve"> </w:t>
      </w:r>
      <w:r w:rsidR="00DC0C29">
        <w:t>ruled</w:t>
      </w:r>
      <w:r w:rsidR="00794F34" w:rsidRPr="0063015D">
        <w:t xml:space="preserve"> that</w:t>
      </w:r>
      <w:r w:rsidR="00D51E7F">
        <w:t xml:space="preserve"> </w:t>
      </w:r>
      <w:r w:rsidR="00794F34" w:rsidRPr="0063015D">
        <w:t xml:space="preserve">the </w:t>
      </w:r>
      <w:r w:rsidR="004E1492" w:rsidRPr="0063015D">
        <w:t>ICSC</w:t>
      </w:r>
      <w:r w:rsidR="00794F34" w:rsidRPr="0063015D">
        <w:t xml:space="preserve"> did not have the authority to decide post adjustment multipliers</w:t>
      </w:r>
      <w:r w:rsidR="00E67D4E">
        <w:t xml:space="preserve"> under Article 11(c) of its Statute.</w:t>
      </w:r>
      <w:r w:rsidR="00D51E7F">
        <w:rPr>
          <w:rStyle w:val="FootnoteReference"/>
        </w:rPr>
        <w:footnoteReference w:id="4"/>
      </w:r>
      <w:r w:rsidR="00DF2440" w:rsidRPr="0063015D">
        <w:rPr>
          <w:lang w:val="en-GB"/>
        </w:rPr>
        <w:t xml:space="preserve"> </w:t>
      </w:r>
      <w:r w:rsidR="00864D4A">
        <w:rPr>
          <w:lang w:val="en-GB"/>
        </w:rPr>
        <w:t xml:space="preserve"> </w:t>
      </w:r>
      <w:r w:rsidR="001B7362" w:rsidRPr="0063015D">
        <w:rPr>
          <w:lang w:val="en-GB"/>
        </w:rPr>
        <w:t>I</w:t>
      </w:r>
      <w:r w:rsidR="00DF2440" w:rsidRPr="0063015D">
        <w:rPr>
          <w:lang w:val="en-GB"/>
        </w:rPr>
        <w:t xml:space="preserve">n </w:t>
      </w:r>
      <w:r w:rsidR="005E73D3">
        <w:rPr>
          <w:lang w:val="en-GB"/>
        </w:rPr>
        <w:t xml:space="preserve">the ILOAT’s </w:t>
      </w:r>
      <w:r w:rsidR="00DF2440" w:rsidRPr="0063015D">
        <w:rPr>
          <w:lang w:val="en-GB"/>
        </w:rPr>
        <w:t xml:space="preserve">view, </w:t>
      </w:r>
      <w:r w:rsidR="00BB6D88" w:rsidRPr="0063015D">
        <w:rPr>
          <w:lang w:val="en-GB"/>
        </w:rPr>
        <w:t xml:space="preserve">deciding on the amounts of </w:t>
      </w:r>
      <w:r w:rsidR="001B7362" w:rsidRPr="0063015D">
        <w:rPr>
          <w:lang w:val="en-GB"/>
        </w:rPr>
        <w:t>post adjustment</w:t>
      </w:r>
      <w:r w:rsidR="00BB6D88" w:rsidRPr="0063015D">
        <w:rPr>
          <w:lang w:val="en-GB"/>
        </w:rPr>
        <w:t>s</w:t>
      </w:r>
      <w:r w:rsidR="001B7362" w:rsidRPr="0063015D">
        <w:rPr>
          <w:lang w:val="en-GB"/>
        </w:rPr>
        <w:t xml:space="preserve"> </w:t>
      </w:r>
      <w:r w:rsidR="00DF2440" w:rsidRPr="0063015D">
        <w:rPr>
          <w:lang w:val="en-GB"/>
        </w:rPr>
        <w:t>remained “the preserve of the General Assembly”.</w:t>
      </w:r>
      <w:r w:rsidR="00DF2440" w:rsidRPr="0063015D">
        <w:rPr>
          <w:rStyle w:val="FootnoteReference"/>
          <w:lang w:val="en-GB"/>
        </w:rPr>
        <w:footnoteReference w:id="5"/>
      </w:r>
      <w:r w:rsidR="00DF2440" w:rsidRPr="0063015D">
        <w:rPr>
          <w:lang w:val="en-GB"/>
        </w:rPr>
        <w:t xml:space="preserve">  </w:t>
      </w:r>
      <w:r w:rsidR="00DC0C29">
        <w:rPr>
          <w:lang w:val="en-GB"/>
        </w:rPr>
        <w:t>Furthermore, t</w:t>
      </w:r>
      <w:r w:rsidR="008E0DE1" w:rsidRPr="00CA6A86">
        <w:t xml:space="preserve">he ILOAT </w:t>
      </w:r>
      <w:r w:rsidR="00DC0C29">
        <w:t>held</w:t>
      </w:r>
      <w:r w:rsidR="008E0DE1" w:rsidRPr="00CA6A86">
        <w:t xml:space="preserve"> that if the </w:t>
      </w:r>
      <w:r w:rsidR="00E07C65">
        <w:t xml:space="preserve">UN </w:t>
      </w:r>
      <w:r w:rsidR="008E0DE1" w:rsidRPr="00CA6A86">
        <w:t xml:space="preserve">General Assembly wished to grant decision-making power to the ICSC, </w:t>
      </w:r>
      <w:r w:rsidR="002F74FD">
        <w:t>it</w:t>
      </w:r>
      <w:r w:rsidR="008E0DE1" w:rsidRPr="00CA6A86">
        <w:t xml:space="preserve"> would need to amend the Statute i</w:t>
      </w:r>
      <w:r w:rsidR="00295875">
        <w:t xml:space="preserve">n accordance with </w:t>
      </w:r>
      <w:r w:rsidR="008E0DE1" w:rsidRPr="00CA6A86">
        <w:t>Article 30</w:t>
      </w:r>
      <w:r w:rsidR="00295875">
        <w:t xml:space="preserve"> thereof</w:t>
      </w:r>
      <w:r w:rsidR="008E0DE1" w:rsidRPr="00CA6A86">
        <w:t>.</w:t>
      </w:r>
      <w:r w:rsidR="008E0DE1" w:rsidRPr="00CA6A86">
        <w:rPr>
          <w:rStyle w:val="FootnoteReference"/>
        </w:rPr>
        <w:footnoteReference w:id="6"/>
      </w:r>
      <w:r w:rsidR="008E0DE1" w:rsidRPr="00CA6A86">
        <w:t xml:space="preserve">  </w:t>
      </w:r>
      <w:r w:rsidR="009F05F3">
        <w:t xml:space="preserve">In relation to the ICSC’s practice </w:t>
      </w:r>
      <w:r w:rsidR="00295875">
        <w:t xml:space="preserve">referred to </w:t>
      </w:r>
      <w:r w:rsidR="00295875" w:rsidRPr="00B71E6C">
        <w:t>i</w:t>
      </w:r>
      <w:r w:rsidR="009F05F3" w:rsidRPr="00B71E6C">
        <w:t>n paragraph 7 above</w:t>
      </w:r>
      <w:r w:rsidR="009F05F3">
        <w:t xml:space="preserve">, </w:t>
      </w:r>
      <w:r w:rsidR="00E662F6">
        <w:t>t</w:t>
      </w:r>
      <w:r w:rsidR="00864D4A">
        <w:t xml:space="preserve">he ILOAT had occasion to </w:t>
      </w:r>
      <w:r w:rsidR="00864D4A" w:rsidRPr="00864D4A">
        <w:rPr>
          <w:lang w:val="en-GB"/>
        </w:rPr>
        <w:t>recal</w:t>
      </w:r>
      <w:r w:rsidR="00864D4A">
        <w:rPr>
          <w:lang w:val="en-GB"/>
        </w:rPr>
        <w:t>l</w:t>
      </w:r>
      <w:r w:rsidR="009F05F3">
        <w:rPr>
          <w:lang w:val="en-GB"/>
        </w:rPr>
        <w:t>, in one of the five judgments,</w:t>
      </w:r>
      <w:r w:rsidR="00864D4A">
        <w:rPr>
          <w:lang w:val="en-GB"/>
        </w:rPr>
        <w:t xml:space="preserve"> </w:t>
      </w:r>
      <w:r w:rsidR="00864D4A" w:rsidRPr="00864D4A">
        <w:rPr>
          <w:lang w:val="en-GB"/>
        </w:rPr>
        <w:t xml:space="preserve">its </w:t>
      </w:r>
      <w:r w:rsidR="002927F0">
        <w:rPr>
          <w:lang w:val="en-GB"/>
        </w:rPr>
        <w:t>consistent</w:t>
      </w:r>
      <w:r w:rsidR="002927F0" w:rsidRPr="00864D4A">
        <w:rPr>
          <w:lang w:val="en-GB"/>
        </w:rPr>
        <w:t xml:space="preserve"> </w:t>
      </w:r>
      <w:r w:rsidR="00864D4A" w:rsidRPr="00864D4A">
        <w:rPr>
          <w:lang w:val="en-GB"/>
        </w:rPr>
        <w:t>case law according to which “a practice cannot become legally binding if it contravenes a written rule that is already in force”.</w:t>
      </w:r>
      <w:r w:rsidR="00864D4A" w:rsidRPr="00864D4A">
        <w:rPr>
          <w:vertAlign w:val="superscript"/>
          <w:lang w:val="en-GB"/>
        </w:rPr>
        <w:footnoteReference w:id="7"/>
      </w:r>
      <w:r w:rsidR="00864D4A" w:rsidRPr="00864D4A">
        <w:rPr>
          <w:lang w:val="en-GB"/>
        </w:rPr>
        <w:t xml:space="preserve"> </w:t>
      </w:r>
      <w:r w:rsidR="0063015D" w:rsidRPr="00864D4A">
        <w:t xml:space="preserve"> </w:t>
      </w:r>
    </w:p>
    <w:p w14:paraId="7680385E" w14:textId="335F1DE2" w:rsidR="00342FC7" w:rsidRDefault="00AF0483" w:rsidP="00AF0483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 xml:space="preserve">In contrast, </w:t>
      </w:r>
      <w:r w:rsidR="00E07C65">
        <w:t xml:space="preserve">the </w:t>
      </w:r>
      <w:r w:rsidR="00BB6D88" w:rsidRPr="00716050">
        <w:t xml:space="preserve">UNAT </w:t>
      </w:r>
      <w:r w:rsidR="00794F34" w:rsidRPr="00716050">
        <w:t>determined</w:t>
      </w:r>
      <w:r w:rsidR="00E662F6">
        <w:t>, in its judgment issued in 2021,</w:t>
      </w:r>
      <w:r w:rsidR="00794F34" w:rsidRPr="00716050">
        <w:t xml:space="preserve"> that the</w:t>
      </w:r>
      <w:r w:rsidR="00794F34" w:rsidRPr="00794F34">
        <w:t xml:space="preserve"> </w:t>
      </w:r>
      <w:r w:rsidR="00CB1911">
        <w:t>ICSC</w:t>
      </w:r>
      <w:r w:rsidR="00794F34" w:rsidRPr="00794F34">
        <w:t xml:space="preserve"> ha</w:t>
      </w:r>
      <w:r w:rsidR="009F05F3">
        <w:t>d</w:t>
      </w:r>
      <w:r w:rsidR="00794F34" w:rsidRPr="00794F34">
        <w:t xml:space="preserve"> </w:t>
      </w:r>
      <w:r w:rsidR="00043495">
        <w:t>the</w:t>
      </w:r>
      <w:r w:rsidR="00794F34" w:rsidRPr="00794F34">
        <w:t xml:space="preserve"> authority</w:t>
      </w:r>
      <w:r w:rsidR="00043495">
        <w:t xml:space="preserve"> to decide post adjustment multipliers</w:t>
      </w:r>
      <w:r w:rsidR="00794F34" w:rsidRPr="00794F34">
        <w:t>.</w:t>
      </w:r>
      <w:r w:rsidR="00723AF7">
        <w:t xml:space="preserve">  </w:t>
      </w:r>
      <w:r w:rsidR="004F0895">
        <w:t xml:space="preserve">The </w:t>
      </w:r>
      <w:r w:rsidR="004F0895" w:rsidRPr="004F0895">
        <w:rPr>
          <w:lang w:val="en-GB"/>
        </w:rPr>
        <w:t>UNAT found that the</w:t>
      </w:r>
      <w:r w:rsidR="00113ECB">
        <w:rPr>
          <w:lang w:val="en-GB"/>
        </w:rPr>
        <w:t xml:space="preserve"> subsequent</w:t>
      </w:r>
      <w:r w:rsidR="004F0895" w:rsidRPr="004F0895">
        <w:rPr>
          <w:lang w:val="en-GB"/>
        </w:rPr>
        <w:t xml:space="preserve"> endorsement</w:t>
      </w:r>
      <w:r w:rsidR="004853E0">
        <w:rPr>
          <w:lang w:val="en-GB"/>
        </w:rPr>
        <w:t xml:space="preserve"> by the UN General Assembly</w:t>
      </w:r>
      <w:r w:rsidR="004F0895" w:rsidRPr="004F0895">
        <w:rPr>
          <w:lang w:val="en-GB"/>
        </w:rPr>
        <w:t xml:space="preserve"> of the ICSC practice over the years “corrected in </w:t>
      </w:r>
      <w:r w:rsidR="004F0895" w:rsidRPr="004F0895">
        <w:rPr>
          <w:lang w:val="en-GB"/>
        </w:rPr>
        <w:lastRenderedPageBreak/>
        <w:t xml:space="preserve">law” </w:t>
      </w:r>
      <w:r w:rsidR="00113ECB">
        <w:rPr>
          <w:lang w:val="en-GB"/>
        </w:rPr>
        <w:t>“[</w:t>
      </w:r>
      <w:r w:rsidR="004F0895" w:rsidRPr="004F0895">
        <w:rPr>
          <w:lang w:val="en-GB"/>
        </w:rPr>
        <w:t>a</w:t>
      </w:r>
      <w:r w:rsidR="00113ECB">
        <w:rPr>
          <w:lang w:val="en-GB"/>
        </w:rPr>
        <w:t>]</w:t>
      </w:r>
      <w:r w:rsidR="004F0895" w:rsidRPr="004F0895">
        <w:rPr>
          <w:lang w:val="en-GB"/>
        </w:rPr>
        <w:t xml:space="preserve">ny </w:t>
      </w:r>
      <w:r w:rsidR="004F0895" w:rsidRPr="004F0895">
        <w:rPr>
          <w:i/>
          <w:iCs/>
          <w:lang w:val="en-GB"/>
        </w:rPr>
        <w:t>ultra vires</w:t>
      </w:r>
      <w:r w:rsidR="004F0895">
        <w:rPr>
          <w:lang w:val="en-GB"/>
        </w:rPr>
        <w:t xml:space="preserve"> action of the ICSC</w:t>
      </w:r>
      <w:r w:rsidR="00B51765">
        <w:rPr>
          <w:lang w:val="en-GB"/>
        </w:rPr>
        <w:t>”</w:t>
      </w:r>
      <w:r w:rsidR="00113ECB">
        <w:rPr>
          <w:lang w:val="en-GB"/>
        </w:rPr>
        <w:t xml:space="preserve"> on post adjustment multipliers</w:t>
      </w:r>
      <w:r w:rsidR="004F0895">
        <w:rPr>
          <w:lang w:val="en-GB"/>
        </w:rPr>
        <w:t>.</w:t>
      </w:r>
      <w:r w:rsidR="004F0895">
        <w:rPr>
          <w:rStyle w:val="FootnoteReference"/>
          <w:lang w:val="en-GB"/>
        </w:rPr>
        <w:footnoteReference w:id="8"/>
      </w:r>
      <w:r w:rsidR="004F0895">
        <w:rPr>
          <w:lang w:val="en-GB"/>
        </w:rPr>
        <w:t xml:space="preserve">  </w:t>
      </w:r>
      <w:r w:rsidR="00E07C65">
        <w:t>Nevertheless, t</w:t>
      </w:r>
      <w:r w:rsidR="004A56C4" w:rsidRPr="00CA6A86">
        <w:t xml:space="preserve">he </w:t>
      </w:r>
      <w:r w:rsidR="004A56C4">
        <w:t>UNAT</w:t>
      </w:r>
      <w:r w:rsidR="004A56C4" w:rsidRPr="00CA6A86">
        <w:t xml:space="preserve"> confirmed that</w:t>
      </w:r>
      <w:r w:rsidR="00295875">
        <w:t>,</w:t>
      </w:r>
      <w:r w:rsidR="004A56C4" w:rsidRPr="00CA6A86">
        <w:t xml:space="preserve"> </w:t>
      </w:r>
      <w:r w:rsidR="00295875">
        <w:t xml:space="preserve">“[t]o bring clarity and to avoid future similar misconstructions”, </w:t>
      </w:r>
      <w:r w:rsidR="004A56C4" w:rsidRPr="00CA6A86">
        <w:t xml:space="preserve">the text of </w:t>
      </w:r>
      <w:r w:rsidR="004A56C4">
        <w:t>A</w:t>
      </w:r>
      <w:r w:rsidR="004A56C4" w:rsidRPr="00CA6A86">
        <w:t>rticles 10 and 11 of the Statute</w:t>
      </w:r>
      <w:r w:rsidR="00833797">
        <w:t xml:space="preserve"> was required to be </w:t>
      </w:r>
      <w:r w:rsidR="006B0132">
        <w:t xml:space="preserve">“formally </w:t>
      </w:r>
      <w:r w:rsidR="00833797">
        <w:t>update</w:t>
      </w:r>
      <w:r w:rsidR="009A55E7">
        <w:t>[</w:t>
      </w:r>
      <w:r w:rsidR="00833797">
        <w:t>d</w:t>
      </w:r>
      <w:r w:rsidR="009A55E7">
        <w:t>]”</w:t>
      </w:r>
      <w:r w:rsidR="00295875">
        <w:t xml:space="preserve">, </w:t>
      </w:r>
      <w:r w:rsidR="004A56C4" w:rsidRPr="00CA6A86">
        <w:t xml:space="preserve">to align it with </w:t>
      </w:r>
      <w:r w:rsidR="00833797">
        <w:t>“</w:t>
      </w:r>
      <w:r w:rsidR="002D61CD">
        <w:t xml:space="preserve">the current </w:t>
      </w:r>
      <w:r w:rsidR="004A56C4" w:rsidRPr="00CA6A86">
        <w:t>operational realit</w:t>
      </w:r>
      <w:r w:rsidR="002D61CD">
        <w:t>y</w:t>
      </w:r>
      <w:r w:rsidR="00833797">
        <w:t>”</w:t>
      </w:r>
      <w:r w:rsidR="004A56C4" w:rsidRPr="00CA6A86">
        <w:t>.</w:t>
      </w:r>
      <w:r w:rsidR="004A56C4" w:rsidRPr="00CA6A86">
        <w:rPr>
          <w:rStyle w:val="FootnoteReference"/>
        </w:rPr>
        <w:footnoteReference w:id="9"/>
      </w:r>
      <w:r w:rsidR="004A56C4" w:rsidRPr="00CA6A86">
        <w:t xml:space="preserve"> </w:t>
      </w:r>
    </w:p>
    <w:p w14:paraId="6A8F4CCE" w14:textId="751AD546" w:rsidR="00B11204" w:rsidRDefault="00B11204" w:rsidP="00B11204">
      <w:pPr>
        <w:pStyle w:val="ListParagraph"/>
        <w:numPr>
          <w:ilvl w:val="0"/>
          <w:numId w:val="4"/>
        </w:numPr>
        <w:spacing w:after="220"/>
        <w:ind w:left="0" w:firstLine="0"/>
      </w:pPr>
      <w:r>
        <w:t>While the ILOAT and the UNAT diverged on the issue of the ICSC’s authority, they did converge</w:t>
      </w:r>
      <w:r w:rsidR="00D31EFC">
        <w:t>, however,</w:t>
      </w:r>
      <w:r>
        <w:t xml:space="preserve"> on the need to amend the Statute</w:t>
      </w:r>
      <w:r w:rsidR="002927F0">
        <w:t xml:space="preserve"> </w:t>
      </w:r>
      <w:r w:rsidR="006B0132">
        <w:t xml:space="preserve">(as explained </w:t>
      </w:r>
      <w:r w:rsidR="006B0132" w:rsidRPr="00B71E6C">
        <w:t>in paragraphs 9 and 10 above</w:t>
      </w:r>
      <w:r w:rsidR="006B0132">
        <w:t>).</w:t>
      </w:r>
    </w:p>
    <w:p w14:paraId="2A6515B8" w14:textId="77777777" w:rsidR="00B82624" w:rsidRPr="0063015D" w:rsidRDefault="00B82624" w:rsidP="00B82624">
      <w:pPr>
        <w:pStyle w:val="ListParagraph"/>
        <w:spacing w:after="220"/>
        <w:ind w:left="0"/>
      </w:pPr>
    </w:p>
    <w:p w14:paraId="4B7C4BAF" w14:textId="51485A33" w:rsidR="0062413C" w:rsidRPr="009368F6" w:rsidRDefault="00D86FFA" w:rsidP="006A6FFB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 xml:space="preserve">The foregoing provides the background to the decision of the </w:t>
      </w:r>
      <w:r w:rsidRPr="000E3985">
        <w:rPr>
          <w:lang w:val="en-GB"/>
        </w:rPr>
        <w:t>UN General Assembly</w:t>
      </w:r>
      <w:r>
        <w:rPr>
          <w:lang w:val="en-GB"/>
        </w:rPr>
        <w:t xml:space="preserve">, taken in December 2022, to amend the Statute of the ICSC. </w:t>
      </w:r>
      <w:r>
        <w:t xml:space="preserve"> Since then, and a</w:t>
      </w:r>
      <w:r w:rsidR="0062413C">
        <w:t xml:space="preserve">t the time of </w:t>
      </w:r>
      <w:r w:rsidR="0062413C" w:rsidRPr="0062413C">
        <w:t xml:space="preserve">drafting this document, </w:t>
      </w:r>
      <w:r w:rsidR="00F33173">
        <w:t xml:space="preserve">a number of specialized agencies </w:t>
      </w:r>
      <w:r w:rsidR="007E1B6C">
        <w:t>have</w:t>
      </w:r>
      <w:r w:rsidR="003232F3">
        <w:t xml:space="preserve"> either</w:t>
      </w:r>
      <w:r w:rsidR="007E1B6C">
        <w:t xml:space="preserve"> accepted </w:t>
      </w:r>
      <w:r w:rsidR="00455D32">
        <w:t xml:space="preserve">the </w:t>
      </w:r>
      <w:r w:rsidR="00F33173">
        <w:t xml:space="preserve">amendments </w:t>
      </w:r>
      <w:r w:rsidR="00455D32">
        <w:t xml:space="preserve">adopted by the UN General Assembly </w:t>
      </w:r>
      <w:r w:rsidR="00F33173">
        <w:t xml:space="preserve">to the </w:t>
      </w:r>
      <w:r w:rsidR="00455D32">
        <w:t xml:space="preserve">ICSC </w:t>
      </w:r>
      <w:r w:rsidR="00F33173">
        <w:t>Statute,</w:t>
      </w:r>
      <w:r w:rsidR="0062413C" w:rsidRPr="0062413C">
        <w:t xml:space="preserve"> or are </w:t>
      </w:r>
      <w:r w:rsidR="00F33173">
        <w:t xml:space="preserve">currently </w:t>
      </w:r>
      <w:r w:rsidR="0062413C" w:rsidRPr="0062413C">
        <w:t xml:space="preserve">in the process of similarly seeking </w:t>
      </w:r>
      <w:r w:rsidR="00A1572F">
        <w:t>endorsement</w:t>
      </w:r>
      <w:r w:rsidR="00F33173">
        <w:t xml:space="preserve"> by their respective governing b</w:t>
      </w:r>
      <w:r w:rsidR="0062413C" w:rsidRPr="0062413C">
        <w:t>odies</w:t>
      </w:r>
      <w:r w:rsidR="00455D32">
        <w:t>.</w:t>
      </w:r>
      <w:r w:rsidR="00B82624">
        <w:rPr>
          <w:rStyle w:val="FootnoteReference"/>
        </w:rPr>
        <w:footnoteReference w:id="10"/>
      </w:r>
      <w:r w:rsidR="0062413C">
        <w:t xml:space="preserve"> </w:t>
      </w:r>
    </w:p>
    <w:p w14:paraId="58F56B99" w14:textId="77777777" w:rsidR="002A5267" w:rsidRDefault="00885A75" w:rsidP="00170B4E">
      <w:pPr>
        <w:pStyle w:val="Heading2"/>
      </w:pPr>
      <w:r>
        <w:t>Process to Accept the</w:t>
      </w:r>
      <w:r w:rsidR="00314D87">
        <w:t xml:space="preserve"> </w:t>
      </w:r>
      <w:r w:rsidR="000577B5">
        <w:t>STATUTE</w:t>
      </w:r>
      <w:r w:rsidR="00314D87">
        <w:t xml:space="preserve"> Amendments</w:t>
      </w:r>
    </w:p>
    <w:p w14:paraId="5A2DA393" w14:textId="0A523E75" w:rsidR="0099329D" w:rsidRDefault="005F41C1" w:rsidP="00353B1D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</w:pPr>
      <w:r>
        <w:t xml:space="preserve">The ICSC Statute contains provisions on </w:t>
      </w:r>
      <w:r w:rsidR="00917CF3">
        <w:t xml:space="preserve">the process of accepting </w:t>
      </w:r>
      <w:r w:rsidR="00D410B3">
        <w:t xml:space="preserve">Statute </w:t>
      </w:r>
      <w:r w:rsidR="00917CF3">
        <w:t>amendments made by the UN General Assembly.</w:t>
      </w:r>
      <w:r w:rsidR="00412BC6">
        <w:t xml:space="preserve">  </w:t>
      </w:r>
      <w:r w:rsidR="0099329D">
        <w:t xml:space="preserve">Pursuant to Article 30 </w:t>
      </w:r>
      <w:r w:rsidR="00917CF3">
        <w:t>there</w:t>
      </w:r>
      <w:r w:rsidR="0099329D">
        <w:t>of, “</w:t>
      </w:r>
      <w:r w:rsidR="00917CF3">
        <w:t>[</w:t>
      </w:r>
      <w:r w:rsidR="0099329D">
        <w:t>a</w:t>
      </w:r>
      <w:r w:rsidR="00917CF3">
        <w:t>]</w:t>
      </w:r>
      <w:r w:rsidR="0099329D" w:rsidRPr="00494E29">
        <w:t>mendments shall be subject</w:t>
      </w:r>
      <w:r w:rsidR="0099329D">
        <w:t xml:space="preserve"> </w:t>
      </w:r>
      <w:r w:rsidR="0099329D" w:rsidRPr="00494E29">
        <w:t>to the same acceptance procedure as the present statute</w:t>
      </w:r>
      <w:r w:rsidR="0099329D">
        <w:t>”</w:t>
      </w:r>
      <w:r w:rsidR="0099329D" w:rsidRPr="00494E29">
        <w:t>.</w:t>
      </w:r>
      <w:r w:rsidR="0099329D">
        <w:t xml:space="preserve">  Article 1(3) in turn provides that “[a]</w:t>
      </w:r>
      <w:r w:rsidR="0099329D" w:rsidRPr="00494E29">
        <w:t>cceptance of the statute</w:t>
      </w:r>
      <w:r w:rsidR="00746652">
        <w:t>”</w:t>
      </w:r>
      <w:r w:rsidR="0099329D" w:rsidRPr="00494E29">
        <w:t xml:space="preserve"> by </w:t>
      </w:r>
      <w:r w:rsidR="00746652">
        <w:t>a specialized</w:t>
      </w:r>
      <w:r w:rsidR="0099329D" w:rsidRPr="00494E29">
        <w:t xml:space="preserve"> agency or </w:t>
      </w:r>
      <w:r w:rsidR="00746652">
        <w:t xml:space="preserve">another </w:t>
      </w:r>
      <w:r w:rsidR="0099329D" w:rsidRPr="00494E29">
        <w:t>organization</w:t>
      </w:r>
      <w:r w:rsidR="00746652">
        <w:t xml:space="preserve"> participating in the UN common system</w:t>
      </w:r>
      <w:r w:rsidR="0099329D" w:rsidRPr="00494E29">
        <w:t xml:space="preserve"> </w:t>
      </w:r>
      <w:r w:rsidR="00746652">
        <w:t>“</w:t>
      </w:r>
      <w:r w:rsidR="0099329D" w:rsidRPr="00494E29">
        <w:t>shall be notified in writing</w:t>
      </w:r>
      <w:r w:rsidR="0099329D">
        <w:t xml:space="preserve"> </w:t>
      </w:r>
      <w:r w:rsidR="0099329D" w:rsidRPr="00494E29">
        <w:t>by its executive head to the Secretary</w:t>
      </w:r>
      <w:r w:rsidR="000625AF">
        <w:noBreakHyphen/>
      </w:r>
      <w:r w:rsidR="0099329D" w:rsidRPr="00494E29">
        <w:t>General</w:t>
      </w:r>
      <w:r w:rsidR="0099329D">
        <w:t>”.</w:t>
      </w:r>
    </w:p>
    <w:p w14:paraId="23E913D3" w14:textId="12657CA8" w:rsidR="00C4022B" w:rsidRPr="00C4022B" w:rsidRDefault="0099329D" w:rsidP="009D4D85">
      <w:pPr>
        <w:pStyle w:val="ListParagraph"/>
        <w:numPr>
          <w:ilvl w:val="0"/>
          <w:numId w:val="4"/>
        </w:numPr>
        <w:spacing w:after="220"/>
        <w:ind w:left="0" w:firstLine="0"/>
        <w:contextualSpacing w:val="0"/>
        <w:rPr>
          <w:lang w:val="en-GB"/>
        </w:rPr>
      </w:pPr>
      <w:r>
        <w:t xml:space="preserve">In 1975, the WIPO </w:t>
      </w:r>
      <w:r w:rsidRPr="005A2B6E">
        <w:t xml:space="preserve">Coordination Committee </w:t>
      </w:r>
      <w:r w:rsidR="00714C58">
        <w:t>endorsed</w:t>
      </w:r>
      <w:r w:rsidR="00714C58" w:rsidRPr="005A2B6E">
        <w:t xml:space="preserve"> </w:t>
      </w:r>
      <w:r w:rsidRPr="005A2B6E">
        <w:t>the</w:t>
      </w:r>
      <w:r w:rsidR="00714C58">
        <w:t xml:space="preserve"> </w:t>
      </w:r>
      <w:r w:rsidRPr="005A2B6E">
        <w:t xml:space="preserve">acceptance by WIPO of the Statute of the </w:t>
      </w:r>
      <w:r>
        <w:t>ICSC</w:t>
      </w:r>
      <w:r w:rsidR="00784603">
        <w:t>, which the then Director General formally notified to the UN Secretary</w:t>
      </w:r>
      <w:r w:rsidR="001D39B1">
        <w:noBreakHyphen/>
      </w:r>
      <w:r w:rsidR="00784603">
        <w:t>General</w:t>
      </w:r>
      <w:r w:rsidRPr="005A2B6E">
        <w:t>.</w:t>
      </w:r>
      <w:r>
        <w:rPr>
          <w:rStyle w:val="FootnoteReference"/>
        </w:rPr>
        <w:footnoteReference w:id="11"/>
      </w:r>
      <w:r>
        <w:t xml:space="preserve">  </w:t>
      </w:r>
    </w:p>
    <w:p w14:paraId="3FAA3BD3" w14:textId="3E6A8053" w:rsidR="000A3089" w:rsidRPr="00353B1D" w:rsidRDefault="00714C58" w:rsidP="00170B4E">
      <w:pPr>
        <w:pStyle w:val="ListParagraph"/>
        <w:numPr>
          <w:ilvl w:val="0"/>
          <w:numId w:val="4"/>
        </w:numPr>
        <w:spacing w:after="240"/>
        <w:ind w:left="0" w:firstLine="0"/>
        <w:contextualSpacing w:val="0"/>
        <w:rPr>
          <w:lang w:val="en-GB"/>
        </w:rPr>
      </w:pPr>
      <w:r>
        <w:t xml:space="preserve">Consequently, </w:t>
      </w:r>
      <w:r w:rsidR="00353B1D">
        <w:t>t</w:t>
      </w:r>
      <w:r w:rsidR="000A3089" w:rsidRPr="00856521">
        <w:t xml:space="preserve">he </w:t>
      </w:r>
      <w:r>
        <w:t xml:space="preserve">WIPO Coordination Committee is invited to similarly endorse the </w:t>
      </w:r>
      <w:r w:rsidRPr="00C46F16">
        <w:t xml:space="preserve">acceptance </w:t>
      </w:r>
      <w:r w:rsidR="00E0420C">
        <w:t xml:space="preserve">by WIPO </w:t>
      </w:r>
      <w:r w:rsidRPr="00C46F16">
        <w:t>of the Statute amendments</w:t>
      </w:r>
      <w:r>
        <w:t xml:space="preserve">, which </w:t>
      </w:r>
      <w:r w:rsidR="00E0420C">
        <w:t>will be duly notified by the Director General to the UN Secretary</w:t>
      </w:r>
      <w:r w:rsidR="00C1282D">
        <w:t>-</w:t>
      </w:r>
      <w:r w:rsidR="00E0420C">
        <w:t xml:space="preserve">General in writing, and which </w:t>
      </w:r>
      <w:r>
        <w:t xml:space="preserve">completes the acceptance procedure of </w:t>
      </w:r>
      <w:r w:rsidR="000A3089" w:rsidRPr="00856521">
        <w:t>the amendments</w:t>
      </w:r>
      <w:r w:rsidR="000A3089" w:rsidRPr="00FD1214">
        <w:t xml:space="preserve"> </w:t>
      </w:r>
      <w:r w:rsidR="000A3089">
        <w:t xml:space="preserve">to the </w:t>
      </w:r>
      <w:r w:rsidR="00893FA5">
        <w:t xml:space="preserve">ICSC </w:t>
      </w:r>
      <w:r w:rsidR="000A3089">
        <w:t>Statute</w:t>
      </w:r>
      <w:r w:rsidR="000A3089" w:rsidRPr="00856521">
        <w:t xml:space="preserve">.  </w:t>
      </w:r>
    </w:p>
    <w:p w14:paraId="356E4967" w14:textId="20F3877E" w:rsidR="008C72CD" w:rsidRPr="00283E80" w:rsidRDefault="008C72CD" w:rsidP="00170B4E">
      <w:pPr>
        <w:pStyle w:val="ListParagraph"/>
        <w:numPr>
          <w:ilvl w:val="0"/>
          <w:numId w:val="4"/>
        </w:numPr>
        <w:spacing w:after="720"/>
        <w:ind w:left="5533" w:firstLine="0"/>
        <w:contextualSpacing w:val="0"/>
        <w:rPr>
          <w:i/>
          <w:color w:val="000000"/>
        </w:rPr>
      </w:pPr>
      <w:r w:rsidRPr="006B2A1D">
        <w:rPr>
          <w:i/>
          <w:color w:val="000000"/>
        </w:rPr>
        <w:t xml:space="preserve">The WIPO Coordination </w:t>
      </w:r>
      <w:r w:rsidRPr="00D92EED">
        <w:rPr>
          <w:i/>
          <w:color w:val="000000"/>
        </w:rPr>
        <w:t>Committee is invited</w:t>
      </w:r>
      <w:r w:rsidR="00283E80">
        <w:rPr>
          <w:i/>
          <w:color w:val="000000"/>
        </w:rPr>
        <w:t xml:space="preserve"> </w:t>
      </w:r>
      <w:r w:rsidRPr="00283E80">
        <w:rPr>
          <w:i/>
          <w:color w:val="000000"/>
        </w:rPr>
        <w:t xml:space="preserve">to </w:t>
      </w:r>
      <w:r w:rsidR="00607FC2" w:rsidRPr="00283E80">
        <w:rPr>
          <w:i/>
          <w:color w:val="000000"/>
        </w:rPr>
        <w:t>endorse</w:t>
      </w:r>
      <w:r w:rsidRPr="00283E80">
        <w:rPr>
          <w:i/>
          <w:color w:val="000000"/>
        </w:rPr>
        <w:t xml:space="preserve"> the amendments to the </w:t>
      </w:r>
      <w:r w:rsidR="00607FC2" w:rsidRPr="00283E80">
        <w:rPr>
          <w:i/>
          <w:color w:val="000000"/>
        </w:rPr>
        <w:t>Statute of the I</w:t>
      </w:r>
      <w:r w:rsidR="00F43D8D" w:rsidRPr="00283E80">
        <w:rPr>
          <w:i/>
          <w:color w:val="000000"/>
        </w:rPr>
        <w:t xml:space="preserve">nternational </w:t>
      </w:r>
      <w:r w:rsidR="00607FC2" w:rsidRPr="00283E80">
        <w:rPr>
          <w:i/>
          <w:color w:val="000000"/>
        </w:rPr>
        <w:t>C</w:t>
      </w:r>
      <w:r w:rsidR="00F43D8D" w:rsidRPr="00283E80">
        <w:rPr>
          <w:i/>
          <w:color w:val="000000"/>
        </w:rPr>
        <w:t xml:space="preserve">ivil </w:t>
      </w:r>
      <w:r w:rsidR="00607FC2" w:rsidRPr="00283E80">
        <w:rPr>
          <w:i/>
          <w:color w:val="000000"/>
        </w:rPr>
        <w:t>S</w:t>
      </w:r>
      <w:r w:rsidR="00F43D8D" w:rsidRPr="00283E80">
        <w:rPr>
          <w:i/>
          <w:color w:val="000000"/>
        </w:rPr>
        <w:t xml:space="preserve">ervice </w:t>
      </w:r>
      <w:r w:rsidR="00607FC2" w:rsidRPr="00283E80">
        <w:rPr>
          <w:i/>
          <w:color w:val="000000"/>
        </w:rPr>
        <w:t>C</w:t>
      </w:r>
      <w:r w:rsidR="00F43D8D" w:rsidRPr="00283E80">
        <w:rPr>
          <w:i/>
          <w:color w:val="000000"/>
        </w:rPr>
        <w:t>ommission</w:t>
      </w:r>
      <w:r w:rsidRPr="00283E80">
        <w:rPr>
          <w:i/>
          <w:color w:val="000000"/>
        </w:rPr>
        <w:t xml:space="preserve"> as provided in </w:t>
      </w:r>
      <w:r w:rsidR="000625AF">
        <w:rPr>
          <w:i/>
          <w:color w:val="000000"/>
        </w:rPr>
        <w:t xml:space="preserve">the </w:t>
      </w:r>
      <w:r w:rsidRPr="00283E80">
        <w:rPr>
          <w:i/>
          <w:color w:val="000000"/>
        </w:rPr>
        <w:t xml:space="preserve">Annex </w:t>
      </w:r>
      <w:r w:rsidR="000625AF">
        <w:rPr>
          <w:i/>
          <w:color w:val="000000"/>
        </w:rPr>
        <w:t xml:space="preserve">of </w:t>
      </w:r>
      <w:r w:rsidRPr="00283E80">
        <w:rPr>
          <w:i/>
          <w:color w:val="000000"/>
        </w:rPr>
        <w:t>document</w:t>
      </w:r>
      <w:r w:rsidR="00045325" w:rsidRPr="00283E80">
        <w:rPr>
          <w:i/>
          <w:color w:val="000000"/>
        </w:rPr>
        <w:t xml:space="preserve"> </w:t>
      </w:r>
      <w:r w:rsidRPr="00283E80">
        <w:rPr>
          <w:i/>
          <w:color w:val="000000"/>
        </w:rPr>
        <w:t>WO/CC/</w:t>
      </w:r>
      <w:r w:rsidR="003708E8" w:rsidRPr="00283E80">
        <w:rPr>
          <w:i/>
          <w:color w:val="000000"/>
        </w:rPr>
        <w:t>82/</w:t>
      </w:r>
      <w:r w:rsidR="000625AF">
        <w:rPr>
          <w:i/>
          <w:color w:val="000000"/>
        </w:rPr>
        <w:t>3</w:t>
      </w:r>
      <w:r w:rsidR="00E0420C" w:rsidRPr="00283E80">
        <w:rPr>
          <w:i/>
          <w:color w:val="000000"/>
        </w:rPr>
        <w:t>, to be notified by the Director General in writing to the Secretary-General of the United Nations</w:t>
      </w:r>
      <w:r w:rsidR="00784603" w:rsidRPr="00283E80">
        <w:rPr>
          <w:i/>
          <w:color w:val="000000"/>
        </w:rPr>
        <w:t>.</w:t>
      </w:r>
      <w:r w:rsidR="00E0420C" w:rsidRPr="00283E80">
        <w:rPr>
          <w:i/>
          <w:color w:val="000000"/>
        </w:rPr>
        <w:t xml:space="preserve"> </w:t>
      </w:r>
      <w:r w:rsidR="00607FC2" w:rsidRPr="00283E80">
        <w:rPr>
          <w:i/>
          <w:color w:val="000000"/>
        </w:rPr>
        <w:t xml:space="preserve"> </w:t>
      </w:r>
    </w:p>
    <w:p w14:paraId="7AD84C5D" w14:textId="77777777" w:rsidR="008C72CD" w:rsidRDefault="00435959" w:rsidP="008C72CD">
      <w:pPr>
        <w:ind w:left="5528"/>
      </w:pPr>
      <w:r>
        <w:t>[Annex</w:t>
      </w:r>
      <w:r w:rsidR="008C72CD" w:rsidRPr="00C0327B">
        <w:t xml:space="preserve"> follow</w:t>
      </w:r>
      <w:r>
        <w:t>s</w:t>
      </w:r>
      <w:r w:rsidR="008C72CD" w:rsidRPr="00C0327B">
        <w:t>]</w:t>
      </w:r>
    </w:p>
    <w:p w14:paraId="56F6925B" w14:textId="77777777" w:rsidR="008C72CD" w:rsidRDefault="008C72CD" w:rsidP="008C72CD">
      <w:pPr>
        <w:sectPr w:rsidR="008C72CD" w:rsidSect="00C622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C598F97" w14:textId="77777777" w:rsidR="008C72CD" w:rsidRDefault="00E259C7" w:rsidP="00567A41">
      <w:pPr>
        <w:pStyle w:val="Heading4"/>
        <w:rPr>
          <w:rFonts w:hint="eastAsia"/>
        </w:rPr>
      </w:pPr>
      <w:r w:rsidRPr="00083A16">
        <w:lastRenderedPageBreak/>
        <w:t xml:space="preserve">AMENDMENTS TO </w:t>
      </w:r>
      <w:r w:rsidR="00AD0D3A">
        <w:t>STATUTE OF THE ICSC</w:t>
      </w:r>
    </w:p>
    <w:p w14:paraId="22E6683A" w14:textId="77777777" w:rsidR="005A061E" w:rsidRPr="005A061E" w:rsidRDefault="005A061E" w:rsidP="005A061E">
      <w:pPr>
        <w:jc w:val="center"/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  <w:tblCaption w:val="AMENDMENTS TO STATUTE OF THE ICSC"/>
        <w:tblDescription w:val="AMENDMENTS TO STATUTE OF THE ICSC"/>
      </w:tblPr>
      <w:tblGrid>
        <w:gridCol w:w="4608"/>
        <w:gridCol w:w="4608"/>
        <w:gridCol w:w="4608"/>
      </w:tblGrid>
      <w:tr w:rsidR="00AD0D3A" w:rsidRPr="00AD0D3A" w14:paraId="011126A1" w14:textId="77777777" w:rsidTr="00170B4E">
        <w:trPr>
          <w:tblHeader/>
        </w:trPr>
        <w:tc>
          <w:tcPr>
            <w:tcW w:w="4608" w:type="dxa"/>
            <w:shd w:val="clear" w:color="auto" w:fill="FABF8F" w:themeFill="accent6" w:themeFillTint="99"/>
          </w:tcPr>
          <w:p w14:paraId="7C3940C6" w14:textId="77777777" w:rsidR="00AD0D3A" w:rsidRPr="00A9077E" w:rsidRDefault="00AD0D3A" w:rsidP="00AD0D3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A9077E">
              <w:rPr>
                <w:b/>
                <w:sz w:val="20"/>
                <w:szCs w:val="20"/>
              </w:rPr>
              <w:t>Original Text</w:t>
            </w:r>
          </w:p>
        </w:tc>
        <w:tc>
          <w:tcPr>
            <w:tcW w:w="4608" w:type="dxa"/>
            <w:shd w:val="clear" w:color="auto" w:fill="FABF8F" w:themeFill="accent6" w:themeFillTint="99"/>
          </w:tcPr>
          <w:p w14:paraId="3B76E59D" w14:textId="77777777" w:rsidR="00AD0D3A" w:rsidRPr="00A9077E" w:rsidRDefault="00AD0D3A" w:rsidP="00AD0D3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A9077E">
              <w:rPr>
                <w:b/>
                <w:sz w:val="20"/>
                <w:szCs w:val="20"/>
              </w:rPr>
              <w:t>Amendments</w:t>
            </w:r>
          </w:p>
          <w:p w14:paraId="5B539146" w14:textId="77777777" w:rsidR="00AD0D3A" w:rsidRPr="00A9077E" w:rsidRDefault="00AD0D3A" w:rsidP="00AD0D3A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A9077E">
              <w:rPr>
                <w:b/>
                <w:sz w:val="20"/>
                <w:szCs w:val="20"/>
              </w:rPr>
              <w:t>(“tracked changes”)</w:t>
            </w:r>
          </w:p>
        </w:tc>
        <w:tc>
          <w:tcPr>
            <w:tcW w:w="4608" w:type="dxa"/>
            <w:shd w:val="clear" w:color="auto" w:fill="FABF8F" w:themeFill="accent6" w:themeFillTint="99"/>
          </w:tcPr>
          <w:p w14:paraId="2FF91115" w14:textId="77777777" w:rsidR="00AD0D3A" w:rsidRPr="00A9077E" w:rsidRDefault="00AD0D3A" w:rsidP="0016541E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A9077E">
              <w:rPr>
                <w:b/>
                <w:sz w:val="20"/>
                <w:szCs w:val="20"/>
              </w:rPr>
              <w:t>Final “clean</w:t>
            </w:r>
            <w:r w:rsidR="0016541E">
              <w:rPr>
                <w:b/>
                <w:sz w:val="20"/>
                <w:szCs w:val="20"/>
              </w:rPr>
              <w:t>”</w:t>
            </w:r>
            <w:r w:rsidRPr="00A9077E">
              <w:rPr>
                <w:b/>
                <w:sz w:val="20"/>
                <w:szCs w:val="20"/>
              </w:rPr>
              <w:t xml:space="preserve"> </w:t>
            </w:r>
            <w:r w:rsidR="0016541E">
              <w:rPr>
                <w:b/>
                <w:sz w:val="20"/>
                <w:szCs w:val="20"/>
              </w:rPr>
              <w:t>T</w:t>
            </w:r>
            <w:r w:rsidRPr="00A9077E">
              <w:rPr>
                <w:b/>
                <w:sz w:val="20"/>
                <w:szCs w:val="20"/>
              </w:rPr>
              <w:t>ext</w:t>
            </w:r>
          </w:p>
        </w:tc>
      </w:tr>
      <w:tr w:rsidR="00AD0D3A" w:rsidRPr="00AD0D3A" w14:paraId="1FB57376" w14:textId="77777777" w:rsidTr="00AD0D3A">
        <w:tc>
          <w:tcPr>
            <w:tcW w:w="4608" w:type="dxa"/>
          </w:tcPr>
          <w:p w14:paraId="4EDCE29B" w14:textId="77777777" w:rsidR="00812B5F" w:rsidRPr="00AD0D3A" w:rsidRDefault="00812B5F" w:rsidP="00812B5F">
            <w:pPr>
              <w:spacing w:before="240" w:after="24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Article 10</w:t>
            </w:r>
          </w:p>
          <w:p w14:paraId="6FF581FE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The Commission shall make recommendations to the General Assembly on:</w:t>
            </w:r>
          </w:p>
          <w:p w14:paraId="3888EBAE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(a) The broad principles for the determination of the conditions of service of the staff;</w:t>
            </w:r>
          </w:p>
          <w:p w14:paraId="77C6362B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(b) The scales of salaries and post adjustments for staff in the Professional and higher categories;</w:t>
            </w:r>
          </w:p>
          <w:p w14:paraId="0A190629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(c) Allowances and benefits of staff which are determined by the General Assembly;</w:t>
            </w:r>
            <w:r w:rsidR="00BC0932">
              <w:rPr>
                <w:sz w:val="20"/>
                <w:szCs w:val="20"/>
                <w:lang w:val="en-GB"/>
              </w:rPr>
              <w:t>*</w:t>
            </w:r>
          </w:p>
          <w:p w14:paraId="0DEDD7F4" w14:textId="77777777" w:rsidR="00812B5F" w:rsidRDefault="00AD0D3A" w:rsidP="00812B5F">
            <w:pPr>
              <w:spacing w:after="480"/>
            </w:pPr>
            <w:r w:rsidRPr="00AD0D3A">
              <w:rPr>
                <w:sz w:val="20"/>
                <w:szCs w:val="20"/>
                <w:lang w:val="en-GB"/>
              </w:rPr>
              <w:t xml:space="preserve">(d) </w:t>
            </w:r>
            <w:r w:rsidR="00812B5F" w:rsidRPr="00AD0D3A">
              <w:rPr>
                <w:sz w:val="20"/>
                <w:szCs w:val="20"/>
                <w:lang w:val="en-GB"/>
              </w:rPr>
              <w:t>Staff assessment.</w:t>
            </w:r>
          </w:p>
          <w:p w14:paraId="78F61EBB" w14:textId="77777777" w:rsidR="00812B5F" w:rsidRPr="00AD0D3A" w:rsidRDefault="00AD0D3A" w:rsidP="00812B5F">
            <w:pPr>
              <w:spacing w:before="240" w:after="24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Article 11</w:t>
            </w:r>
          </w:p>
          <w:p w14:paraId="73B05624" w14:textId="4068A1F2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The Commission shall establish:</w:t>
            </w:r>
          </w:p>
          <w:p w14:paraId="4EE5A2AE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(a) The methods by which the principles for determining conditions of service should be applied;</w:t>
            </w:r>
          </w:p>
          <w:p w14:paraId="5A9ED3F0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(b) Rates of allowances and benefits, other than pensions and those referred to in article</w:t>
            </w:r>
          </w:p>
          <w:p w14:paraId="1A357927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10(c), the conditions of entitlement thereto and standards of travel;</w:t>
            </w:r>
          </w:p>
          <w:p w14:paraId="09C629BC" w14:textId="045A3613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</w:rPr>
            </w:pPr>
            <w:r w:rsidRPr="00AD0D3A">
              <w:rPr>
                <w:sz w:val="20"/>
                <w:szCs w:val="20"/>
                <w:lang w:val="en-GB"/>
              </w:rPr>
              <w:t>(c) The classification of duty stations for the purpose of applying post adjustments.</w:t>
            </w:r>
          </w:p>
        </w:tc>
        <w:tc>
          <w:tcPr>
            <w:tcW w:w="4608" w:type="dxa"/>
          </w:tcPr>
          <w:p w14:paraId="1B93E532" w14:textId="77777777" w:rsidR="00812B5F" w:rsidRPr="00AD0D3A" w:rsidRDefault="00812B5F" w:rsidP="00812B5F">
            <w:pPr>
              <w:spacing w:before="240" w:after="24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Article 10</w:t>
            </w:r>
          </w:p>
          <w:p w14:paraId="526BB33F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The Commission shall make recommendations to the General Assembly on:</w:t>
            </w:r>
          </w:p>
          <w:p w14:paraId="08C850D5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(a) The broad principles for the determination of the conditions of service of the staff;</w:t>
            </w:r>
          </w:p>
          <w:p w14:paraId="07D19FCC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 xml:space="preserve">(b) The </w:t>
            </w:r>
            <w:r w:rsidRPr="00AD0D3A">
              <w:rPr>
                <w:color w:val="FF0000"/>
                <w:sz w:val="20"/>
                <w:szCs w:val="20"/>
                <w:lang w:val="en-GB"/>
              </w:rPr>
              <w:t xml:space="preserve">salary </w:t>
            </w:r>
            <w:r w:rsidRPr="00AD0D3A">
              <w:rPr>
                <w:sz w:val="20"/>
                <w:szCs w:val="20"/>
                <w:lang w:val="en-GB"/>
              </w:rPr>
              <w:t>scale</w:t>
            </w:r>
            <w:r w:rsidRPr="00AD0D3A">
              <w:rPr>
                <w:strike/>
                <w:color w:val="FF0000"/>
                <w:sz w:val="20"/>
                <w:szCs w:val="20"/>
                <w:lang w:val="en-GB"/>
              </w:rPr>
              <w:t>s of salaries</w:t>
            </w:r>
            <w:r w:rsidRPr="00AD0D3A">
              <w:rPr>
                <w:sz w:val="20"/>
                <w:szCs w:val="20"/>
                <w:lang w:val="en-GB"/>
              </w:rPr>
              <w:t xml:space="preserve"> and </w:t>
            </w:r>
            <w:r w:rsidRPr="00AD0D3A">
              <w:rPr>
                <w:color w:val="FF0000"/>
                <w:sz w:val="20"/>
                <w:szCs w:val="20"/>
                <w:lang w:val="en-GB"/>
              </w:rPr>
              <w:t xml:space="preserve">the value of the </w:t>
            </w:r>
            <w:r w:rsidRPr="00AD0D3A">
              <w:rPr>
                <w:sz w:val="20"/>
                <w:szCs w:val="20"/>
                <w:lang w:val="en-GB"/>
              </w:rPr>
              <w:t>post adjustment</w:t>
            </w:r>
            <w:r w:rsidRPr="00AD0D3A">
              <w:rPr>
                <w:strike/>
                <w:color w:val="FF0000"/>
                <w:sz w:val="20"/>
                <w:szCs w:val="20"/>
                <w:lang w:val="en-GB"/>
              </w:rPr>
              <w:t>s</w:t>
            </w:r>
            <w:r w:rsidRPr="00AD0D3A">
              <w:rPr>
                <w:sz w:val="20"/>
                <w:szCs w:val="20"/>
                <w:lang w:val="en-GB"/>
              </w:rPr>
              <w:t xml:space="preserve"> </w:t>
            </w:r>
            <w:r w:rsidRPr="00AD0D3A">
              <w:rPr>
                <w:color w:val="FF0000"/>
                <w:sz w:val="20"/>
                <w:szCs w:val="20"/>
                <w:lang w:val="en-GB"/>
              </w:rPr>
              <w:t xml:space="preserve">multiplier </w:t>
            </w:r>
            <w:r w:rsidRPr="00AD0D3A">
              <w:rPr>
                <w:sz w:val="20"/>
                <w:szCs w:val="20"/>
                <w:lang w:val="en-GB"/>
              </w:rPr>
              <w:t>for staff in the Professional and higher categories;</w:t>
            </w:r>
          </w:p>
          <w:p w14:paraId="0FEC133A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(c) Allowances and benefits of staff which are determined by the General Assembly;</w:t>
            </w:r>
            <w:r w:rsidR="00FB313A">
              <w:rPr>
                <w:sz w:val="20"/>
                <w:szCs w:val="20"/>
                <w:lang w:val="en-GB"/>
              </w:rPr>
              <w:t>*</w:t>
            </w:r>
          </w:p>
          <w:p w14:paraId="13E7E385" w14:textId="42102442" w:rsidR="00812B5F" w:rsidRDefault="00AD0D3A" w:rsidP="00812B5F">
            <w:pPr>
              <w:spacing w:after="480"/>
            </w:pPr>
            <w:r w:rsidRPr="00AD0D3A">
              <w:rPr>
                <w:sz w:val="20"/>
                <w:szCs w:val="20"/>
                <w:lang w:val="en-GB"/>
              </w:rPr>
              <w:t>(d) Staff assessment.</w:t>
            </w:r>
            <w:r w:rsidR="00812B5F">
              <w:t xml:space="preserve"> </w:t>
            </w:r>
          </w:p>
          <w:p w14:paraId="4D41F74F" w14:textId="77777777" w:rsidR="00812B5F" w:rsidRPr="00AD0D3A" w:rsidRDefault="00AD0D3A" w:rsidP="00812B5F">
            <w:pPr>
              <w:spacing w:before="240" w:after="24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Article 11</w:t>
            </w:r>
          </w:p>
          <w:p w14:paraId="479C64C5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The Commission shall establish:</w:t>
            </w:r>
          </w:p>
          <w:p w14:paraId="55D2C217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(a) The methods by which the principles for determining conditions of service should be applied;</w:t>
            </w:r>
          </w:p>
          <w:p w14:paraId="116CD51C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(b) Rates of allowances and benefits, other than pensions and those referred to in article</w:t>
            </w:r>
          </w:p>
          <w:p w14:paraId="1738441A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10(c), the conditions of entitlement thereto and standards of travel;</w:t>
            </w:r>
          </w:p>
          <w:p w14:paraId="6BAC82ED" w14:textId="5AFC26C4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</w:rPr>
            </w:pPr>
            <w:r w:rsidRPr="00AD0D3A">
              <w:rPr>
                <w:sz w:val="20"/>
                <w:szCs w:val="20"/>
                <w:lang w:val="en-GB"/>
              </w:rPr>
              <w:t xml:space="preserve">(c) The </w:t>
            </w:r>
            <w:r w:rsidRPr="00AD0D3A">
              <w:rPr>
                <w:strike/>
                <w:color w:val="FF0000"/>
                <w:sz w:val="20"/>
                <w:szCs w:val="20"/>
                <w:lang w:val="en-GB"/>
              </w:rPr>
              <w:t>classification of duty stations for the purpose of applying</w:t>
            </w:r>
            <w:r w:rsidRPr="00AD0D3A">
              <w:rPr>
                <w:sz w:val="20"/>
                <w:szCs w:val="20"/>
                <w:lang w:val="en-GB"/>
              </w:rPr>
              <w:t xml:space="preserve"> post adjustment</w:t>
            </w:r>
            <w:r w:rsidRPr="00AD0D3A">
              <w:rPr>
                <w:strike/>
                <w:color w:val="FF0000"/>
                <w:sz w:val="20"/>
                <w:szCs w:val="20"/>
                <w:lang w:val="en-GB"/>
              </w:rPr>
              <w:t>s</w:t>
            </w:r>
            <w:r w:rsidRPr="00AD0D3A">
              <w:rPr>
                <w:sz w:val="20"/>
                <w:szCs w:val="20"/>
                <w:lang w:val="en-GB"/>
              </w:rPr>
              <w:t xml:space="preserve"> </w:t>
            </w:r>
            <w:r w:rsidRPr="00AD0D3A">
              <w:rPr>
                <w:color w:val="FF0000"/>
                <w:sz w:val="20"/>
                <w:szCs w:val="20"/>
                <w:lang w:val="en-GB"/>
              </w:rPr>
              <w:t>applicable to each duty station</w:t>
            </w:r>
            <w:r w:rsidRPr="00AD0D3A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4608" w:type="dxa"/>
          </w:tcPr>
          <w:p w14:paraId="3D9C219B" w14:textId="3C71E409" w:rsidR="00AD0D3A" w:rsidRPr="00AD0D3A" w:rsidRDefault="00AD0D3A" w:rsidP="00170B4E">
            <w:pPr>
              <w:spacing w:before="240" w:after="24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Article 10</w:t>
            </w:r>
          </w:p>
          <w:p w14:paraId="29C21CFD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The Commission shall make recommendations to the General Assembly on:</w:t>
            </w:r>
          </w:p>
          <w:p w14:paraId="16DEDC0C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(a) The broad principles for the determination of the conditions of service of the staff;</w:t>
            </w:r>
          </w:p>
          <w:p w14:paraId="7EAC6C6E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(b) The salary scale and the value of the post adjustment multiplier for staff in the Professional and higher categories;</w:t>
            </w:r>
          </w:p>
          <w:p w14:paraId="37C8C161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(c) Allowances and benefits of staff which are determined by the General Assembly;</w:t>
            </w:r>
            <w:r w:rsidR="00FB313A">
              <w:rPr>
                <w:sz w:val="20"/>
                <w:szCs w:val="20"/>
                <w:lang w:val="en-GB"/>
              </w:rPr>
              <w:t>*</w:t>
            </w:r>
          </w:p>
          <w:p w14:paraId="292EFBDB" w14:textId="77777777" w:rsidR="00812B5F" w:rsidRDefault="00AD0D3A" w:rsidP="00812B5F">
            <w:pPr>
              <w:spacing w:after="480"/>
            </w:pPr>
            <w:r w:rsidRPr="00AD0D3A">
              <w:rPr>
                <w:sz w:val="20"/>
                <w:szCs w:val="20"/>
                <w:lang w:val="en-GB"/>
              </w:rPr>
              <w:t>(d) Staff assessment.</w:t>
            </w:r>
            <w:r w:rsidR="00812B5F">
              <w:t xml:space="preserve"> </w:t>
            </w:r>
          </w:p>
          <w:p w14:paraId="7FAAEAAA" w14:textId="77777777" w:rsidR="00812B5F" w:rsidRPr="00AD0D3A" w:rsidRDefault="00AD0D3A" w:rsidP="00812B5F">
            <w:pPr>
              <w:spacing w:before="240" w:after="24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Article 11</w:t>
            </w:r>
          </w:p>
          <w:p w14:paraId="0DA5FD29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The Commission shall establish:</w:t>
            </w:r>
          </w:p>
          <w:p w14:paraId="33EDD4B4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(a) The methods by which the principles for determining conditions of service should be applied;</w:t>
            </w:r>
          </w:p>
          <w:p w14:paraId="4605C9D1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(b) Rates of allowances and benefits, other than pensions and those referred to in article</w:t>
            </w:r>
          </w:p>
          <w:p w14:paraId="671C3B41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10(c), the conditions of entitlement thereto and standards of travel;</w:t>
            </w:r>
          </w:p>
          <w:p w14:paraId="411A0EC5" w14:textId="77777777" w:rsidR="00AD0D3A" w:rsidRPr="00AD0D3A" w:rsidRDefault="00AD0D3A" w:rsidP="006E5C6F">
            <w:pPr>
              <w:pStyle w:val="ListParagraph"/>
              <w:ind w:left="0"/>
              <w:rPr>
                <w:sz w:val="20"/>
                <w:szCs w:val="20"/>
                <w:lang w:val="en-GB"/>
              </w:rPr>
            </w:pPr>
            <w:r w:rsidRPr="00AD0D3A">
              <w:rPr>
                <w:sz w:val="20"/>
                <w:szCs w:val="20"/>
                <w:lang w:val="en-GB"/>
              </w:rPr>
              <w:t>(c)</w:t>
            </w:r>
            <w:r w:rsidRPr="00AD0D3A">
              <w:rPr>
                <w:color w:val="FF0000"/>
                <w:sz w:val="20"/>
                <w:szCs w:val="20"/>
                <w:lang w:val="en-GB"/>
              </w:rPr>
              <w:t xml:space="preserve"> </w:t>
            </w:r>
            <w:r w:rsidRPr="00AD0D3A">
              <w:rPr>
                <w:color w:val="000000" w:themeColor="text1"/>
                <w:sz w:val="20"/>
                <w:szCs w:val="20"/>
                <w:lang w:val="en-GB"/>
              </w:rPr>
              <w:t xml:space="preserve">The post adjustment applicable to each duty station. </w:t>
            </w:r>
          </w:p>
        </w:tc>
      </w:tr>
    </w:tbl>
    <w:p w14:paraId="0F1B2BD2" w14:textId="77777777" w:rsidR="004765F3" w:rsidRDefault="004765F3" w:rsidP="00B01B04">
      <w:pPr>
        <w:pStyle w:val="Caption"/>
      </w:pPr>
    </w:p>
    <w:p w14:paraId="206CC260" w14:textId="77777777" w:rsidR="00FB313A" w:rsidRPr="006F3611" w:rsidRDefault="00FB313A" w:rsidP="00FB313A">
      <w:pPr>
        <w:pStyle w:val="ListParagraph"/>
        <w:ind w:left="0"/>
        <w:rPr>
          <w:i/>
          <w:sz w:val="18"/>
          <w:szCs w:val="20"/>
        </w:rPr>
      </w:pPr>
      <w:r w:rsidRPr="006F3611">
        <w:rPr>
          <w:i/>
          <w:sz w:val="18"/>
          <w:szCs w:val="20"/>
        </w:rPr>
        <w:t>[* Footnote omitted]</w:t>
      </w:r>
    </w:p>
    <w:p w14:paraId="54DF3AB8" w14:textId="77777777" w:rsidR="00435959" w:rsidRPr="00DA6AC3" w:rsidRDefault="008C72CD" w:rsidP="00170B4E">
      <w:pPr>
        <w:pStyle w:val="Caption"/>
        <w:spacing w:before="720"/>
        <w:ind w:left="9628"/>
      </w:pPr>
      <w:r w:rsidRPr="004765F3">
        <w:rPr>
          <w:b w:val="0"/>
          <w:sz w:val="22"/>
          <w:szCs w:val="22"/>
        </w:rPr>
        <w:t>[</w:t>
      </w:r>
      <w:r w:rsidR="00435959">
        <w:rPr>
          <w:b w:val="0"/>
          <w:sz w:val="22"/>
          <w:szCs w:val="22"/>
        </w:rPr>
        <w:t xml:space="preserve">End of </w:t>
      </w:r>
      <w:r w:rsidRPr="004765F3">
        <w:rPr>
          <w:b w:val="0"/>
          <w:sz w:val="22"/>
          <w:szCs w:val="22"/>
        </w:rPr>
        <w:t xml:space="preserve">Annex </w:t>
      </w:r>
      <w:r w:rsidR="00435959">
        <w:rPr>
          <w:b w:val="0"/>
          <w:sz w:val="22"/>
          <w:szCs w:val="22"/>
        </w:rPr>
        <w:t>and of document</w:t>
      </w:r>
      <w:r w:rsidRPr="004765F3">
        <w:rPr>
          <w:b w:val="0"/>
          <w:sz w:val="22"/>
          <w:szCs w:val="22"/>
        </w:rPr>
        <w:t xml:space="preserve">] </w:t>
      </w:r>
    </w:p>
    <w:sectPr w:rsidR="00435959" w:rsidRPr="00DA6AC3" w:rsidSect="00AF0750">
      <w:headerReference w:type="even" r:id="rId15"/>
      <w:headerReference w:type="default" r:id="rId16"/>
      <w:headerReference w:type="first" r:id="rId17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5F89C" w14:textId="77777777" w:rsidR="003E0201" w:rsidRDefault="003E0201">
      <w:r>
        <w:separator/>
      </w:r>
    </w:p>
  </w:endnote>
  <w:endnote w:type="continuationSeparator" w:id="0">
    <w:p w14:paraId="349CCB49" w14:textId="77777777" w:rsidR="003E0201" w:rsidRDefault="003E0201" w:rsidP="003B38C1">
      <w:r>
        <w:separator/>
      </w:r>
    </w:p>
    <w:p w14:paraId="7E2F8B87" w14:textId="77777777" w:rsidR="003E0201" w:rsidRPr="003B38C1" w:rsidRDefault="003E02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2E5103" w14:textId="77777777" w:rsidR="003E0201" w:rsidRPr="003B38C1" w:rsidRDefault="003E02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altName w:val="Arial"/>
    <w:charset w:val="00"/>
    <w:family w:val="swiss"/>
    <w:pitch w:val="variable"/>
    <w:sig w:usb0="00000001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8D1CB" w14:textId="77777777" w:rsidR="005B0F7B" w:rsidRDefault="005B0F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8DFBB" w14:textId="1868326D" w:rsidR="005A405E" w:rsidRDefault="005A40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F7D4F" w14:textId="050F1BDC" w:rsidR="005A405E" w:rsidRDefault="005A40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7416B" w14:textId="77777777" w:rsidR="003E0201" w:rsidRDefault="003E0201">
      <w:r>
        <w:separator/>
      </w:r>
    </w:p>
  </w:footnote>
  <w:footnote w:type="continuationSeparator" w:id="0">
    <w:p w14:paraId="19353093" w14:textId="77777777" w:rsidR="003E0201" w:rsidRDefault="003E0201" w:rsidP="008B60B2">
      <w:r>
        <w:separator/>
      </w:r>
    </w:p>
    <w:p w14:paraId="28953718" w14:textId="77777777" w:rsidR="003E0201" w:rsidRPr="00ED77FB" w:rsidRDefault="003E02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D4FC0B6" w14:textId="77777777" w:rsidR="003E0201" w:rsidRPr="00ED77FB" w:rsidRDefault="003E02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1D1A0844" w14:textId="4BCBA276" w:rsidR="00B32A38" w:rsidRDefault="00B32A38" w:rsidP="00B32A38">
      <w:pPr>
        <w:pStyle w:val="FootnoteText"/>
      </w:pPr>
      <w:r>
        <w:rPr>
          <w:rStyle w:val="FootnoteReference"/>
        </w:rPr>
        <w:footnoteRef/>
      </w:r>
      <w:r>
        <w:t xml:space="preserve"> U</w:t>
      </w:r>
      <w:r w:rsidR="00665C92">
        <w:t>N</w:t>
      </w:r>
      <w:r>
        <w:t xml:space="preserve"> General Assembly </w:t>
      </w:r>
      <w:r w:rsidRPr="00F1163F">
        <w:rPr>
          <w:lang w:val="en-GB"/>
        </w:rPr>
        <w:t>Res</w:t>
      </w:r>
      <w:r>
        <w:rPr>
          <w:lang w:val="en-GB"/>
        </w:rPr>
        <w:t>olution</w:t>
      </w:r>
      <w:r w:rsidRPr="00F1163F">
        <w:rPr>
          <w:lang w:val="en-GB"/>
        </w:rPr>
        <w:t xml:space="preserve"> 77/256</w:t>
      </w:r>
      <w:r>
        <w:rPr>
          <w:lang w:val="en-GB"/>
        </w:rPr>
        <w:t xml:space="preserve">. </w:t>
      </w:r>
    </w:p>
  </w:footnote>
  <w:footnote w:id="3">
    <w:p w14:paraId="0ABBDBD8" w14:textId="7A4D1BEB" w:rsidR="00B37E1A" w:rsidRDefault="00B37E1A">
      <w:pPr>
        <w:pStyle w:val="FootnoteText"/>
      </w:pPr>
      <w:r>
        <w:rPr>
          <w:rStyle w:val="FootnoteReference"/>
        </w:rPr>
        <w:footnoteRef/>
      </w:r>
      <w:r>
        <w:t xml:space="preserve"> The defendant organizations </w:t>
      </w:r>
      <w:r w:rsidR="005E73D3">
        <w:t xml:space="preserve">in those judgments were </w:t>
      </w:r>
      <w:r>
        <w:t xml:space="preserve">the ILO, </w:t>
      </w:r>
      <w:r w:rsidR="003D1BDC">
        <w:t xml:space="preserve">IOM, </w:t>
      </w:r>
      <w:r>
        <w:t>ITU, WHO</w:t>
      </w:r>
      <w:r w:rsidR="00295875">
        <w:t>,</w:t>
      </w:r>
      <w:r>
        <w:t xml:space="preserve"> and WIPO. </w:t>
      </w:r>
    </w:p>
  </w:footnote>
  <w:footnote w:id="4">
    <w:p w14:paraId="63ED975A" w14:textId="7F60FCDA" w:rsidR="00D51E7F" w:rsidRDefault="00D51E7F">
      <w:pPr>
        <w:pStyle w:val="FootnoteText"/>
      </w:pPr>
      <w:r w:rsidRPr="00640048">
        <w:rPr>
          <w:rStyle w:val="FootnoteReference"/>
        </w:rPr>
        <w:footnoteRef/>
      </w:r>
      <w:r w:rsidR="0095392E" w:rsidRPr="00640048">
        <w:t xml:space="preserve"> </w:t>
      </w:r>
      <w:r w:rsidR="005E73D3">
        <w:t xml:space="preserve">In the judgment concerning WIPO, this pronouncement is found at </w:t>
      </w:r>
      <w:r w:rsidR="0095392E" w:rsidRPr="00640048">
        <w:t>consideration 36</w:t>
      </w:r>
      <w:r w:rsidRPr="00640048">
        <w:t xml:space="preserve"> </w:t>
      </w:r>
      <w:r w:rsidR="0095392E" w:rsidRPr="00640048">
        <w:t xml:space="preserve">of </w:t>
      </w:r>
      <w:r w:rsidR="00043495">
        <w:t xml:space="preserve">ILOAT </w:t>
      </w:r>
      <w:r w:rsidR="0095392E" w:rsidRPr="00640048">
        <w:t>Judgment No. 4138</w:t>
      </w:r>
      <w:r w:rsidR="00611021" w:rsidRPr="00640048">
        <w:t>.</w:t>
      </w:r>
      <w:r w:rsidR="0086440D" w:rsidRPr="00640048">
        <w:t xml:space="preserve"> </w:t>
      </w:r>
    </w:p>
  </w:footnote>
  <w:footnote w:id="5">
    <w:p w14:paraId="2CD44624" w14:textId="0299ACC8" w:rsidR="00DF2440" w:rsidRPr="00640048" w:rsidRDefault="00DF2440">
      <w:pPr>
        <w:pStyle w:val="FootnoteText"/>
      </w:pPr>
      <w:r w:rsidRPr="00640048">
        <w:rPr>
          <w:rStyle w:val="FootnoteReference"/>
        </w:rPr>
        <w:footnoteRef/>
      </w:r>
      <w:r w:rsidRPr="00640048">
        <w:t xml:space="preserve"> </w:t>
      </w:r>
      <w:r w:rsidR="00611021" w:rsidRPr="00640048">
        <w:t>A</w:t>
      </w:r>
      <w:r w:rsidR="0086440D" w:rsidRPr="00640048">
        <w:rPr>
          <w:lang w:val="en-GB"/>
        </w:rPr>
        <w:t xml:space="preserve">t consideration 40 of </w:t>
      </w:r>
      <w:r w:rsidR="00D21EF4">
        <w:rPr>
          <w:lang w:val="en-GB"/>
        </w:rPr>
        <w:t xml:space="preserve">ILOAT </w:t>
      </w:r>
      <w:r w:rsidR="0086440D" w:rsidRPr="00640048">
        <w:rPr>
          <w:lang w:val="en-GB"/>
        </w:rPr>
        <w:t>Judgment No. 4138</w:t>
      </w:r>
      <w:r w:rsidRPr="00640048">
        <w:rPr>
          <w:lang w:val="en-GB"/>
        </w:rPr>
        <w:t xml:space="preserve">. </w:t>
      </w:r>
    </w:p>
  </w:footnote>
  <w:footnote w:id="6">
    <w:p w14:paraId="6693A2E0" w14:textId="7391C979" w:rsidR="008E0DE1" w:rsidRDefault="008E0DE1" w:rsidP="008E0DE1">
      <w:pPr>
        <w:pStyle w:val="FootnoteText"/>
      </w:pPr>
      <w:r w:rsidRPr="00640048">
        <w:rPr>
          <w:rStyle w:val="FootnoteReference"/>
        </w:rPr>
        <w:footnoteRef/>
      </w:r>
      <w:r w:rsidR="007D1708" w:rsidRPr="00640048">
        <w:t xml:space="preserve"> </w:t>
      </w:r>
      <w:r w:rsidR="00640048" w:rsidRPr="00640048">
        <w:rPr>
          <w:lang w:val="en-GB"/>
        </w:rPr>
        <w:t>A</w:t>
      </w:r>
      <w:r w:rsidR="0086440D" w:rsidRPr="00640048">
        <w:rPr>
          <w:lang w:val="en-GB"/>
        </w:rPr>
        <w:t xml:space="preserve">t consideration 39 of </w:t>
      </w:r>
      <w:r w:rsidR="00D21EF4">
        <w:rPr>
          <w:lang w:val="en-GB"/>
        </w:rPr>
        <w:t xml:space="preserve">ILOAT </w:t>
      </w:r>
      <w:r w:rsidR="0086440D" w:rsidRPr="00640048">
        <w:rPr>
          <w:lang w:val="en-GB"/>
        </w:rPr>
        <w:t>Judgment No. 4138</w:t>
      </w:r>
      <w:r w:rsidRPr="00640048">
        <w:rPr>
          <w:lang w:val="en-GB"/>
        </w:rPr>
        <w:t>.</w:t>
      </w:r>
    </w:p>
  </w:footnote>
  <w:footnote w:id="7">
    <w:p w14:paraId="48DC565F" w14:textId="77777777" w:rsidR="00864D4A" w:rsidRPr="00011B85" w:rsidRDefault="00864D4A" w:rsidP="00864D4A">
      <w:pPr>
        <w:pStyle w:val="FootnoteText"/>
      </w:pPr>
      <w:r w:rsidRPr="00864D4A">
        <w:rPr>
          <w:rStyle w:val="FootnoteReference"/>
        </w:rPr>
        <w:footnoteRef/>
      </w:r>
      <w:r w:rsidRPr="00864D4A">
        <w:t xml:space="preserve"> At consideration 39 of ILOAT Judgment No. 4134, in which the ILO was the defendant organization.</w:t>
      </w:r>
      <w:r>
        <w:t xml:space="preserve"> </w:t>
      </w:r>
      <w:r w:rsidRPr="00470A39">
        <w:t xml:space="preserve"> </w:t>
      </w:r>
    </w:p>
  </w:footnote>
  <w:footnote w:id="8">
    <w:p w14:paraId="47EA6309" w14:textId="681AFFEC" w:rsidR="004F0895" w:rsidRDefault="004F0895">
      <w:pPr>
        <w:pStyle w:val="FootnoteText"/>
      </w:pPr>
      <w:r>
        <w:rPr>
          <w:rStyle w:val="FootnoteReference"/>
        </w:rPr>
        <w:footnoteRef/>
      </w:r>
      <w:r>
        <w:t xml:space="preserve"> At consideration 55 of </w:t>
      </w:r>
      <w:r w:rsidR="00D21EF4">
        <w:t xml:space="preserve">UNAT </w:t>
      </w:r>
      <w:r>
        <w:t>J</w:t>
      </w:r>
      <w:r w:rsidRPr="004F0895">
        <w:t>udgment No. 2021-UNAT-1107</w:t>
      </w:r>
      <w:r>
        <w:t>.</w:t>
      </w:r>
    </w:p>
  </w:footnote>
  <w:footnote w:id="9">
    <w:p w14:paraId="05E63906" w14:textId="796396BB" w:rsidR="004A56C4" w:rsidRDefault="004A56C4" w:rsidP="004A56C4">
      <w:pPr>
        <w:pStyle w:val="FootnoteText"/>
      </w:pPr>
      <w:r>
        <w:rPr>
          <w:rStyle w:val="FootnoteReference"/>
        </w:rPr>
        <w:footnoteRef/>
      </w:r>
      <w:r>
        <w:t xml:space="preserve"> See </w:t>
      </w:r>
      <w:r w:rsidRPr="0033215E">
        <w:t xml:space="preserve">footnote </w:t>
      </w:r>
      <w:r w:rsidR="00043495">
        <w:t>50</w:t>
      </w:r>
      <w:r w:rsidRPr="0033215E">
        <w:t xml:space="preserve"> of </w:t>
      </w:r>
      <w:r w:rsidR="00D21EF4">
        <w:t xml:space="preserve">UNAT </w:t>
      </w:r>
      <w:r w:rsidRPr="0033215E">
        <w:t>Judgment No. 2021-UNAT-1107</w:t>
      </w:r>
      <w:r>
        <w:t>.</w:t>
      </w:r>
    </w:p>
  </w:footnote>
  <w:footnote w:id="10">
    <w:p w14:paraId="5FB93ED3" w14:textId="0FE9943C" w:rsidR="00B82624" w:rsidRDefault="00B826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82624">
        <w:t>For example, the FAO, ILO, ITU, UNESCO, WHO and WMO.</w:t>
      </w:r>
    </w:p>
  </w:footnote>
  <w:footnote w:id="11">
    <w:p w14:paraId="1442991A" w14:textId="77777777" w:rsidR="0099329D" w:rsidRDefault="0099329D" w:rsidP="009932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4022B">
        <w:t>WO/CC/IX/7, at paragraph 42.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6078B" w14:textId="77777777" w:rsidR="00494BBA" w:rsidRPr="00911D89" w:rsidRDefault="00494BBA" w:rsidP="00D80A8C">
    <w:pPr>
      <w:pStyle w:val="Header"/>
      <w:jc w:val="right"/>
      <w:rPr>
        <w:lang w:val="de-CH"/>
      </w:rPr>
    </w:pPr>
    <w:r w:rsidRPr="00911D89">
      <w:rPr>
        <w:lang w:val="de-CH"/>
      </w:rPr>
      <w:t>WO/</w:t>
    </w:r>
    <w:r w:rsidRPr="00482B9D">
      <w:rPr>
        <w:lang w:val="de-CH"/>
      </w:rPr>
      <w:t>CC/80/3</w:t>
    </w:r>
  </w:p>
  <w:p w14:paraId="74BC3549" w14:textId="77777777" w:rsidR="00494BBA" w:rsidRPr="00911D89" w:rsidRDefault="00494BBA" w:rsidP="00D80A8C">
    <w:pPr>
      <w:jc w:val="right"/>
      <w:rPr>
        <w:rStyle w:val="PageNumber"/>
        <w:lang w:val="de-CH"/>
      </w:rPr>
    </w:pPr>
    <w:r w:rsidRPr="00911D89">
      <w:rPr>
        <w:lang w:val="de-CH"/>
      </w:rPr>
      <w:t xml:space="preserve">page </w:t>
    </w:r>
    <w:r>
      <w:rPr>
        <w:rStyle w:val="PageNumber"/>
      </w:rPr>
      <w:fldChar w:fldCharType="begin"/>
    </w:r>
    <w:r w:rsidRPr="00911D89">
      <w:rPr>
        <w:rStyle w:val="PageNumber"/>
        <w:lang w:val="de-CH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de-CH"/>
      </w:rPr>
      <w:t>4</w:t>
    </w:r>
    <w:r>
      <w:rPr>
        <w:rStyle w:val="PageNumber"/>
      </w:rPr>
      <w:fldChar w:fldCharType="end"/>
    </w:r>
  </w:p>
  <w:p w14:paraId="735530E5" w14:textId="77777777" w:rsidR="00494BBA" w:rsidRPr="00911D89" w:rsidRDefault="00494BBA" w:rsidP="00D80A8C">
    <w:pPr>
      <w:jc w:val="right"/>
      <w:rPr>
        <w:rStyle w:val="PageNumber"/>
        <w:lang w:val="de-CH"/>
      </w:rPr>
    </w:pPr>
  </w:p>
  <w:p w14:paraId="2641B94E" w14:textId="77777777" w:rsidR="00494BBA" w:rsidRPr="00911D89" w:rsidRDefault="00494BBA" w:rsidP="00D80A8C">
    <w:pPr>
      <w:jc w:val="right"/>
      <w:rPr>
        <w:rStyle w:val="PageNumber"/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629DB" w14:textId="0D9CD55B" w:rsidR="00494BBA" w:rsidRPr="00911D89" w:rsidRDefault="00494BBA" w:rsidP="007F2913">
    <w:pPr>
      <w:pStyle w:val="Header"/>
      <w:jc w:val="right"/>
      <w:rPr>
        <w:lang w:val="de-CH"/>
      </w:rPr>
    </w:pPr>
    <w:r w:rsidRPr="00911D89">
      <w:rPr>
        <w:lang w:val="de-CH"/>
      </w:rPr>
      <w:t>WO/CC</w:t>
    </w:r>
    <w:r>
      <w:rPr>
        <w:lang w:val="de-CH"/>
      </w:rPr>
      <w:t>/</w:t>
    </w:r>
    <w:r w:rsidR="00C46733">
      <w:rPr>
        <w:lang w:val="de-CH"/>
      </w:rPr>
      <w:t>82</w:t>
    </w:r>
    <w:r w:rsidR="003708E8">
      <w:rPr>
        <w:lang w:val="de-CH"/>
      </w:rPr>
      <w:t>/</w:t>
    </w:r>
    <w:r w:rsidR="00434A40">
      <w:rPr>
        <w:lang w:val="de-CH"/>
      </w:rPr>
      <w:t>3</w:t>
    </w:r>
  </w:p>
  <w:p w14:paraId="20E07E91" w14:textId="620C50FB" w:rsidR="00494BBA" w:rsidRPr="00911D89" w:rsidRDefault="00494BBA" w:rsidP="007F2913">
    <w:pPr>
      <w:jc w:val="right"/>
      <w:rPr>
        <w:rStyle w:val="PageNumber"/>
        <w:lang w:val="de-CH"/>
      </w:rPr>
    </w:pPr>
    <w:r w:rsidRPr="00911D89">
      <w:rPr>
        <w:lang w:val="de-CH"/>
      </w:rPr>
      <w:t xml:space="preserve">page </w:t>
    </w:r>
    <w:r>
      <w:rPr>
        <w:rStyle w:val="PageNumber"/>
      </w:rPr>
      <w:fldChar w:fldCharType="begin"/>
    </w:r>
    <w:r w:rsidRPr="00911D89">
      <w:rPr>
        <w:rStyle w:val="PageNumber"/>
        <w:lang w:val="de-CH"/>
      </w:rPr>
      <w:instrText xml:space="preserve"> PAGE </w:instrText>
    </w:r>
    <w:r>
      <w:rPr>
        <w:rStyle w:val="PageNumber"/>
      </w:rPr>
      <w:fldChar w:fldCharType="separate"/>
    </w:r>
    <w:r w:rsidR="006C06CF">
      <w:rPr>
        <w:rStyle w:val="PageNumber"/>
        <w:noProof/>
        <w:lang w:val="de-CH"/>
      </w:rPr>
      <w:t>2</w:t>
    </w:r>
    <w:r>
      <w:rPr>
        <w:rStyle w:val="PageNumber"/>
      </w:rPr>
      <w:fldChar w:fldCharType="end"/>
    </w:r>
  </w:p>
  <w:p w14:paraId="5F644981" w14:textId="77777777" w:rsidR="00494BBA" w:rsidRPr="00911D89" w:rsidRDefault="00494BBA" w:rsidP="007F2913">
    <w:pPr>
      <w:jc w:val="right"/>
      <w:rPr>
        <w:rStyle w:val="PageNumber"/>
        <w:lang w:val="de-CH"/>
      </w:rPr>
    </w:pPr>
  </w:p>
  <w:p w14:paraId="2564C8FC" w14:textId="77777777" w:rsidR="00494BBA" w:rsidRPr="00911D89" w:rsidRDefault="00494BBA" w:rsidP="007F2913">
    <w:pPr>
      <w:jc w:val="right"/>
      <w:rPr>
        <w:rStyle w:val="PageNumber"/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44252" w14:textId="77777777" w:rsidR="005B0F7B" w:rsidRDefault="005B0F7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84634" w14:textId="77777777" w:rsidR="00494BBA" w:rsidRPr="00D80A8C" w:rsidRDefault="00494BBA" w:rsidP="00D80A8C">
    <w:pPr>
      <w:jc w:val="right"/>
      <w:rPr>
        <w:lang w:val="fr-FR"/>
      </w:rPr>
    </w:pPr>
    <w:r w:rsidRPr="00D80A8C">
      <w:rPr>
        <w:lang w:val="fr-FR"/>
      </w:rPr>
      <w:t>WO/</w:t>
    </w:r>
    <w:r w:rsidRPr="00954614">
      <w:rPr>
        <w:lang w:val="fr-FR"/>
      </w:rPr>
      <w:t>CC/80/3</w:t>
    </w:r>
  </w:p>
  <w:p w14:paraId="447A2ED4" w14:textId="77777777" w:rsidR="00494BBA" w:rsidRPr="00482B9D" w:rsidRDefault="00494BBA" w:rsidP="00D80A8C">
    <w:pPr>
      <w:pStyle w:val="Header"/>
      <w:spacing w:after="240"/>
      <w:jc w:val="right"/>
      <w:rPr>
        <w:lang w:val="fr-FR"/>
      </w:rPr>
    </w:pPr>
    <w:r w:rsidRPr="00482B9D">
      <w:rPr>
        <w:lang w:val="fr-FR"/>
      </w:rPr>
      <w:t xml:space="preserve">Annex </w:t>
    </w:r>
    <w:r w:rsidRPr="00482B9D">
      <w:rPr>
        <w:highlight w:val="red"/>
        <w:lang w:val="fr-FR"/>
      </w:rPr>
      <w:t>II</w:t>
    </w:r>
    <w:r w:rsidRPr="00482B9D">
      <w:rPr>
        <w:lang w:val="fr-FR"/>
      </w:rPr>
      <w:t xml:space="preserve">, page </w:t>
    </w:r>
    <w:sdt>
      <w:sdtPr>
        <w:id w:val="87365202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45B28">
          <w:fldChar w:fldCharType="begin"/>
        </w:r>
        <w:r w:rsidRPr="00482B9D">
          <w:rPr>
            <w:lang w:val="fr-FR"/>
          </w:rPr>
          <w:instrText xml:space="preserve"> PAGE   \* MERGEFORMAT </w:instrText>
        </w:r>
        <w:r w:rsidRPr="00645B28">
          <w:fldChar w:fldCharType="separate"/>
        </w:r>
        <w:r>
          <w:rPr>
            <w:noProof/>
            <w:lang w:val="fr-FR"/>
          </w:rPr>
          <w:t>4</w:t>
        </w:r>
        <w:r w:rsidRPr="00645B28">
          <w:rPr>
            <w:noProof/>
          </w:rPr>
          <w:fldChar w:fldCharType="end"/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B6DB2" w14:textId="77777777" w:rsidR="00494BBA" w:rsidRPr="00482B9D" w:rsidRDefault="00494BBA" w:rsidP="008C72CD">
    <w:pPr>
      <w:jc w:val="right"/>
      <w:rPr>
        <w:lang w:val="fr-FR"/>
      </w:rPr>
    </w:pPr>
    <w:r w:rsidRPr="00482B9D">
      <w:rPr>
        <w:lang w:val="fr-FR"/>
      </w:rPr>
      <w:t>WO/CC</w:t>
    </w:r>
    <w:r w:rsidRPr="00954614">
      <w:rPr>
        <w:lang w:val="fr-FR"/>
      </w:rPr>
      <w:t>/80/3</w:t>
    </w:r>
  </w:p>
  <w:p w14:paraId="141C2D4B" w14:textId="232B8456" w:rsidR="00494BBA" w:rsidRPr="00482B9D" w:rsidRDefault="00494BBA" w:rsidP="00F92B49">
    <w:pPr>
      <w:pStyle w:val="Header"/>
      <w:spacing w:after="240"/>
      <w:jc w:val="right"/>
      <w:rPr>
        <w:lang w:val="fr-FR"/>
      </w:rPr>
    </w:pPr>
    <w:r w:rsidRPr="00AB1067">
      <w:rPr>
        <w:lang w:val="fr-FR"/>
      </w:rPr>
      <w:t>Annex III, page</w:t>
    </w:r>
    <w:r w:rsidRPr="00482B9D">
      <w:rPr>
        <w:lang w:val="fr-FR"/>
      </w:rPr>
      <w:t xml:space="preserve"> </w:t>
    </w:r>
    <w:sdt>
      <w:sdtPr>
        <w:id w:val="-86559199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482B9D">
          <w:rPr>
            <w:lang w:val="fr-FR"/>
          </w:rPr>
          <w:instrText xml:space="preserve"> PAGE   \* MERGEFORMAT </w:instrText>
        </w:r>
        <w:r>
          <w:fldChar w:fldCharType="separate"/>
        </w:r>
        <w:r w:rsidR="00812B5F">
          <w:rPr>
            <w:noProof/>
            <w:lang w:val="fr-FR"/>
          </w:rPr>
          <w:t>2</w:t>
        </w:r>
        <w:r>
          <w:rPr>
            <w:noProof/>
          </w:rPr>
          <w:fldChar w:fldCharType="end"/>
        </w:r>
      </w:sdtContent>
    </w:sdt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6A20B" w14:textId="54B1CE89" w:rsidR="00494BBA" w:rsidRPr="00BA3DD2" w:rsidRDefault="00435959" w:rsidP="008C72CD">
    <w:pPr>
      <w:ind w:right="113"/>
      <w:jc w:val="right"/>
      <w:rPr>
        <w:lang w:val="de-CH"/>
      </w:rPr>
    </w:pPr>
    <w:r>
      <w:rPr>
        <w:lang w:val="de-CH"/>
      </w:rPr>
      <w:t>WO/CC/</w:t>
    </w:r>
    <w:r w:rsidR="00C46733">
      <w:rPr>
        <w:lang w:val="de-CH"/>
      </w:rPr>
      <w:t>82</w:t>
    </w:r>
    <w:r w:rsidR="00F256B6">
      <w:rPr>
        <w:lang w:val="de-CH"/>
      </w:rPr>
      <w:t>/</w:t>
    </w:r>
    <w:r w:rsidR="001D39B1">
      <w:rPr>
        <w:lang w:val="de-CH"/>
      </w:rPr>
      <w:t>3</w:t>
    </w:r>
  </w:p>
  <w:p w14:paraId="1583466E" w14:textId="444D4CBD" w:rsidR="00494BBA" w:rsidRPr="00BA3DD2" w:rsidRDefault="00494BBA" w:rsidP="00147F80">
    <w:pPr>
      <w:pStyle w:val="Header"/>
      <w:spacing w:after="240"/>
      <w:ind w:right="113"/>
      <w:jc w:val="right"/>
      <w:rPr>
        <w:lang w:val="de-CH"/>
      </w:rPr>
    </w:pPr>
    <w:r w:rsidRPr="00AB1067">
      <w:rPr>
        <w:lang w:val="de-CH"/>
      </w:rPr>
      <w:t>ANNEX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FF7"/>
    <w:multiLevelType w:val="hybridMultilevel"/>
    <w:tmpl w:val="8C2E4FBE"/>
    <w:lvl w:ilvl="0" w:tplc="DB2CA7D2">
      <w:start w:val="1"/>
      <w:numFmt w:val="upperRoma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76E1"/>
    <w:multiLevelType w:val="hybridMultilevel"/>
    <w:tmpl w:val="ED7AE8BC"/>
    <w:lvl w:ilvl="0" w:tplc="CBC605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81782E"/>
    <w:multiLevelType w:val="hybridMultilevel"/>
    <w:tmpl w:val="D36C8318"/>
    <w:lvl w:ilvl="0" w:tplc="CBC605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92AD9"/>
    <w:multiLevelType w:val="hybridMultilevel"/>
    <w:tmpl w:val="09381144"/>
    <w:lvl w:ilvl="0" w:tplc="BDAACBA6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2117"/>
    <w:multiLevelType w:val="hybridMultilevel"/>
    <w:tmpl w:val="5866BF5E"/>
    <w:lvl w:ilvl="0" w:tplc="E082803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1391C"/>
    <w:multiLevelType w:val="hybridMultilevel"/>
    <w:tmpl w:val="760AE510"/>
    <w:lvl w:ilvl="0" w:tplc="9E360C2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007A2"/>
    <w:multiLevelType w:val="hybridMultilevel"/>
    <w:tmpl w:val="2AAA20BA"/>
    <w:lvl w:ilvl="0" w:tplc="F07A2B2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0E93AF8"/>
    <w:multiLevelType w:val="multilevel"/>
    <w:tmpl w:val="375081A0"/>
    <w:lvl w:ilvl="0">
      <w:start w:val="2"/>
      <w:numFmt w:val="lowerLetter"/>
      <w:pStyle w:val="RuleLIST"/>
      <w:lvlText w:val="(%1)"/>
      <w:lvlJc w:val="left"/>
      <w:pPr>
        <w:tabs>
          <w:tab w:val="num" w:pos="1135"/>
        </w:tabs>
        <w:ind w:left="568" w:firstLine="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1134" w:firstLine="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76"/>
        </w:tabs>
        <w:ind w:left="135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96"/>
        </w:tabs>
        <w:ind w:left="140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656"/>
        </w:tabs>
        <w:ind w:left="145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376"/>
        </w:tabs>
        <w:ind w:left="150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736"/>
        </w:tabs>
        <w:ind w:left="155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456"/>
        </w:tabs>
        <w:ind w:left="16096" w:hanging="1440"/>
      </w:pPr>
      <w:rPr>
        <w:rFonts w:hint="default"/>
      </w:rPr>
    </w:lvl>
  </w:abstractNum>
  <w:abstractNum w:abstractNumId="10" w15:restartNumberingAfterBreak="0">
    <w:nsid w:val="22B36774"/>
    <w:multiLevelType w:val="hybridMultilevel"/>
    <w:tmpl w:val="CC427400"/>
    <w:lvl w:ilvl="0" w:tplc="30929620">
      <w:start w:val="1"/>
      <w:numFmt w:val="decimal"/>
      <w:lvlText w:val="(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1" w15:restartNumberingAfterBreak="0">
    <w:nsid w:val="22E8574E"/>
    <w:multiLevelType w:val="hybridMultilevel"/>
    <w:tmpl w:val="ED7AE8BC"/>
    <w:lvl w:ilvl="0" w:tplc="CBC605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C08C9"/>
    <w:multiLevelType w:val="hybridMultilevel"/>
    <w:tmpl w:val="5E4AD826"/>
    <w:lvl w:ilvl="0" w:tplc="E38C1726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C3B34"/>
    <w:multiLevelType w:val="hybridMultilevel"/>
    <w:tmpl w:val="ECDEC3A0"/>
    <w:lvl w:ilvl="0" w:tplc="DA86C3BE">
      <w:start w:val="29"/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724"/>
    <w:multiLevelType w:val="hybridMultilevel"/>
    <w:tmpl w:val="26248D04"/>
    <w:lvl w:ilvl="0" w:tplc="E0828030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44B54AF"/>
    <w:multiLevelType w:val="hybridMultilevel"/>
    <w:tmpl w:val="F746C38E"/>
    <w:lvl w:ilvl="0" w:tplc="5A10A978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5E90577A">
      <w:start w:val="1"/>
      <w:numFmt w:val="lowerLetter"/>
      <w:lvlText w:val="(%9)"/>
      <w:lvlJc w:val="left"/>
      <w:pPr>
        <w:ind w:left="7620" w:hanging="600"/>
      </w:pPr>
      <w:rPr>
        <w:rFonts w:hint="default"/>
      </w:rPr>
    </w:lvl>
  </w:abstractNum>
  <w:abstractNum w:abstractNumId="16" w15:restartNumberingAfterBreak="0">
    <w:nsid w:val="37877D4A"/>
    <w:multiLevelType w:val="hybridMultilevel"/>
    <w:tmpl w:val="321E1586"/>
    <w:lvl w:ilvl="0" w:tplc="FDC659DA">
      <w:start w:val="1"/>
      <w:numFmt w:val="lowerLetter"/>
      <w:lvlText w:val="(%1)"/>
      <w:lvlJc w:val="left"/>
      <w:pPr>
        <w:ind w:left="1289" w:hanging="567"/>
      </w:pPr>
      <w:rPr>
        <w:rFonts w:ascii="Arial" w:eastAsia="Arial" w:hAnsi="Arial" w:cs="Arial" w:hint="default"/>
        <w:w w:val="100"/>
        <w:sz w:val="18"/>
        <w:szCs w:val="18"/>
        <w:lang w:val="en-US" w:eastAsia="en-US" w:bidi="en-US"/>
      </w:rPr>
    </w:lvl>
    <w:lvl w:ilvl="1" w:tplc="E48EAA84">
      <w:numFmt w:val="bullet"/>
      <w:lvlText w:val="•"/>
      <w:lvlJc w:val="left"/>
      <w:pPr>
        <w:ind w:left="2144" w:hanging="567"/>
      </w:pPr>
      <w:rPr>
        <w:rFonts w:hint="default"/>
        <w:lang w:val="en-US" w:eastAsia="en-US" w:bidi="en-US"/>
      </w:rPr>
    </w:lvl>
    <w:lvl w:ilvl="2" w:tplc="2780D9F4">
      <w:numFmt w:val="bullet"/>
      <w:lvlText w:val="•"/>
      <w:lvlJc w:val="left"/>
      <w:pPr>
        <w:ind w:left="3009" w:hanging="567"/>
      </w:pPr>
      <w:rPr>
        <w:rFonts w:hint="default"/>
        <w:lang w:val="en-US" w:eastAsia="en-US" w:bidi="en-US"/>
      </w:rPr>
    </w:lvl>
    <w:lvl w:ilvl="3" w:tplc="24C624A8">
      <w:numFmt w:val="bullet"/>
      <w:lvlText w:val="•"/>
      <w:lvlJc w:val="left"/>
      <w:pPr>
        <w:ind w:left="3874" w:hanging="567"/>
      </w:pPr>
      <w:rPr>
        <w:rFonts w:hint="default"/>
        <w:lang w:val="en-US" w:eastAsia="en-US" w:bidi="en-US"/>
      </w:rPr>
    </w:lvl>
    <w:lvl w:ilvl="4" w:tplc="CC02E8BC">
      <w:numFmt w:val="bullet"/>
      <w:lvlText w:val="•"/>
      <w:lvlJc w:val="left"/>
      <w:pPr>
        <w:ind w:left="4739" w:hanging="567"/>
      </w:pPr>
      <w:rPr>
        <w:rFonts w:hint="default"/>
        <w:lang w:val="en-US" w:eastAsia="en-US" w:bidi="en-US"/>
      </w:rPr>
    </w:lvl>
    <w:lvl w:ilvl="5" w:tplc="12E63F0C">
      <w:numFmt w:val="bullet"/>
      <w:lvlText w:val="•"/>
      <w:lvlJc w:val="left"/>
      <w:pPr>
        <w:ind w:left="5603" w:hanging="567"/>
      </w:pPr>
      <w:rPr>
        <w:rFonts w:hint="default"/>
        <w:lang w:val="en-US" w:eastAsia="en-US" w:bidi="en-US"/>
      </w:rPr>
    </w:lvl>
    <w:lvl w:ilvl="6" w:tplc="2B22274A">
      <w:numFmt w:val="bullet"/>
      <w:lvlText w:val="•"/>
      <w:lvlJc w:val="left"/>
      <w:pPr>
        <w:ind w:left="6468" w:hanging="567"/>
      </w:pPr>
      <w:rPr>
        <w:rFonts w:hint="default"/>
        <w:lang w:val="en-US" w:eastAsia="en-US" w:bidi="en-US"/>
      </w:rPr>
    </w:lvl>
    <w:lvl w:ilvl="7" w:tplc="C5806E7C">
      <w:numFmt w:val="bullet"/>
      <w:lvlText w:val="•"/>
      <w:lvlJc w:val="left"/>
      <w:pPr>
        <w:ind w:left="7333" w:hanging="567"/>
      </w:pPr>
      <w:rPr>
        <w:rFonts w:hint="default"/>
        <w:lang w:val="en-US" w:eastAsia="en-US" w:bidi="en-US"/>
      </w:rPr>
    </w:lvl>
    <w:lvl w:ilvl="8" w:tplc="E320ED8E">
      <w:numFmt w:val="bullet"/>
      <w:lvlText w:val="•"/>
      <w:lvlJc w:val="left"/>
      <w:pPr>
        <w:ind w:left="8198" w:hanging="567"/>
      </w:pPr>
      <w:rPr>
        <w:rFonts w:hint="default"/>
        <w:lang w:val="en-US" w:eastAsia="en-US" w:bidi="en-US"/>
      </w:rPr>
    </w:lvl>
  </w:abstractNum>
  <w:abstractNum w:abstractNumId="17" w15:restartNumberingAfterBreak="0">
    <w:nsid w:val="37F91BCC"/>
    <w:multiLevelType w:val="hybridMultilevel"/>
    <w:tmpl w:val="55FABD3A"/>
    <w:lvl w:ilvl="0" w:tplc="21D0A23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5758F"/>
    <w:multiLevelType w:val="hybridMultilevel"/>
    <w:tmpl w:val="189A4D1A"/>
    <w:lvl w:ilvl="0" w:tplc="E4149184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13E5F"/>
    <w:multiLevelType w:val="hybridMultilevel"/>
    <w:tmpl w:val="0EDEDCB4"/>
    <w:lvl w:ilvl="0" w:tplc="2EA27866">
      <w:start w:val="1"/>
      <w:numFmt w:val="lowerRoman"/>
      <w:lvlText w:val="(%1)"/>
      <w:lvlJc w:val="left"/>
      <w:pPr>
        <w:ind w:left="122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E21B92"/>
    <w:multiLevelType w:val="hybridMultilevel"/>
    <w:tmpl w:val="F2AC3582"/>
    <w:lvl w:ilvl="0" w:tplc="2CAAE8EE">
      <w:start w:val="2"/>
      <w:numFmt w:val="lowerLetter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71E4D"/>
    <w:multiLevelType w:val="hybridMultilevel"/>
    <w:tmpl w:val="72DA7772"/>
    <w:lvl w:ilvl="0" w:tplc="5A6AE5E8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D6581"/>
    <w:multiLevelType w:val="multilevel"/>
    <w:tmpl w:val="FCCCC81A"/>
    <w:lvl w:ilvl="0">
      <w:start w:val="2"/>
      <w:numFmt w:val="lowerLetter"/>
      <w:pStyle w:val="RegLIST"/>
      <w:lvlText w:val="(%1)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b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b w:val="0"/>
      </w:rPr>
    </w:lvl>
    <w:lvl w:ilvl="3">
      <w:start w:val="1"/>
      <w:numFmt w:val="none"/>
      <w:lvlText w:val=""/>
      <w:lvlJc w:val="left"/>
      <w:pPr>
        <w:tabs>
          <w:tab w:val="num" w:pos="1287"/>
        </w:tabs>
        <w:ind w:left="72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47"/>
        </w:tabs>
        <w:ind w:left="148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507"/>
        </w:tabs>
        <w:ind w:left="153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27"/>
        </w:tabs>
        <w:ind w:left="158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87"/>
        </w:tabs>
        <w:ind w:left="163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307"/>
        </w:tabs>
        <w:ind w:left="16947" w:hanging="1440"/>
      </w:pPr>
      <w:rPr>
        <w:rFonts w:hint="default"/>
      </w:r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363ADB"/>
    <w:multiLevelType w:val="hybridMultilevel"/>
    <w:tmpl w:val="5740B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213A6"/>
    <w:multiLevelType w:val="hybridMultilevel"/>
    <w:tmpl w:val="D0CA6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237C3"/>
    <w:multiLevelType w:val="hybridMultilevel"/>
    <w:tmpl w:val="8EDE68CE"/>
    <w:lvl w:ilvl="0" w:tplc="518489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22BF3"/>
    <w:multiLevelType w:val="hybridMultilevel"/>
    <w:tmpl w:val="6DEC7BE6"/>
    <w:lvl w:ilvl="0" w:tplc="220C6F0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E294D"/>
    <w:multiLevelType w:val="hybridMultilevel"/>
    <w:tmpl w:val="477CAC70"/>
    <w:lvl w:ilvl="0" w:tplc="B352FFD2">
      <w:start w:val="1"/>
      <w:numFmt w:val="upperRoman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C1D20"/>
    <w:multiLevelType w:val="hybridMultilevel"/>
    <w:tmpl w:val="ED7AE8BC"/>
    <w:lvl w:ilvl="0" w:tplc="CBC605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AF3"/>
    <w:multiLevelType w:val="hybridMultilevel"/>
    <w:tmpl w:val="03F62CC4"/>
    <w:lvl w:ilvl="0" w:tplc="534C15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5"/>
  </w:num>
  <w:num w:numId="5">
    <w:abstractNumId w:val="22"/>
  </w:num>
  <w:num w:numId="6">
    <w:abstractNumId w:val="9"/>
  </w:num>
  <w:num w:numId="7">
    <w:abstractNumId w:val="0"/>
  </w:num>
  <w:num w:numId="8">
    <w:abstractNumId w:val="28"/>
  </w:num>
  <w:num w:numId="9">
    <w:abstractNumId w:val="17"/>
  </w:num>
  <w:num w:numId="10">
    <w:abstractNumId w:val="19"/>
  </w:num>
  <w:num w:numId="11">
    <w:abstractNumId w:val="1"/>
  </w:num>
  <w:num w:numId="12">
    <w:abstractNumId w:val="29"/>
  </w:num>
  <w:num w:numId="13">
    <w:abstractNumId w:val="10"/>
  </w:num>
  <w:num w:numId="14">
    <w:abstractNumId w:val="18"/>
  </w:num>
  <w:num w:numId="15">
    <w:abstractNumId w:val="14"/>
  </w:num>
  <w:num w:numId="16">
    <w:abstractNumId w:val="5"/>
  </w:num>
  <w:num w:numId="17">
    <w:abstractNumId w:val="11"/>
  </w:num>
  <w:num w:numId="18">
    <w:abstractNumId w:val="21"/>
  </w:num>
  <w:num w:numId="19">
    <w:abstractNumId w:val="4"/>
  </w:num>
  <w:num w:numId="20">
    <w:abstractNumId w:val="26"/>
  </w:num>
  <w:num w:numId="21">
    <w:abstractNumId w:val="7"/>
  </w:num>
  <w:num w:numId="22">
    <w:abstractNumId w:val="27"/>
  </w:num>
  <w:num w:numId="23">
    <w:abstractNumId w:val="6"/>
  </w:num>
  <w:num w:numId="24">
    <w:abstractNumId w:val="30"/>
  </w:num>
  <w:num w:numId="25">
    <w:abstractNumId w:val="3"/>
  </w:num>
  <w:num w:numId="26">
    <w:abstractNumId w:val="16"/>
  </w:num>
  <w:num w:numId="27">
    <w:abstractNumId w:val="20"/>
  </w:num>
  <w:num w:numId="28">
    <w:abstractNumId w:val="12"/>
  </w:num>
  <w:num w:numId="29">
    <w:abstractNumId w:val="25"/>
  </w:num>
  <w:num w:numId="30">
    <w:abstractNumId w:val="13"/>
  </w:num>
  <w:num w:numId="31">
    <w:abstractNumId w:val="28"/>
  </w:num>
  <w:num w:numId="32">
    <w:abstractNumId w:val="28"/>
  </w:num>
  <w:num w:numId="33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2CD"/>
    <w:rsid w:val="00007465"/>
    <w:rsid w:val="0001024F"/>
    <w:rsid w:val="00010D9C"/>
    <w:rsid w:val="00011B87"/>
    <w:rsid w:val="00013325"/>
    <w:rsid w:val="0001371A"/>
    <w:rsid w:val="00013CDA"/>
    <w:rsid w:val="00016393"/>
    <w:rsid w:val="00017E1A"/>
    <w:rsid w:val="0002129C"/>
    <w:rsid w:val="00021867"/>
    <w:rsid w:val="00025D56"/>
    <w:rsid w:val="0003110C"/>
    <w:rsid w:val="00035FFF"/>
    <w:rsid w:val="00037125"/>
    <w:rsid w:val="000402AC"/>
    <w:rsid w:val="00043495"/>
    <w:rsid w:val="00043CAA"/>
    <w:rsid w:val="00043CC2"/>
    <w:rsid w:val="00045325"/>
    <w:rsid w:val="0005572A"/>
    <w:rsid w:val="00056831"/>
    <w:rsid w:val="000577B5"/>
    <w:rsid w:val="000624DD"/>
    <w:rsid w:val="000625AF"/>
    <w:rsid w:val="00063077"/>
    <w:rsid w:val="00065485"/>
    <w:rsid w:val="00065B7D"/>
    <w:rsid w:val="00073FA8"/>
    <w:rsid w:val="00075432"/>
    <w:rsid w:val="000765C4"/>
    <w:rsid w:val="00082A95"/>
    <w:rsid w:val="00083A16"/>
    <w:rsid w:val="000845FA"/>
    <w:rsid w:val="000850CA"/>
    <w:rsid w:val="0009452F"/>
    <w:rsid w:val="000959A5"/>
    <w:rsid w:val="000968ED"/>
    <w:rsid w:val="000A0C8F"/>
    <w:rsid w:val="000A3089"/>
    <w:rsid w:val="000A41A8"/>
    <w:rsid w:val="000A6DF0"/>
    <w:rsid w:val="000A7B0B"/>
    <w:rsid w:val="000B08C9"/>
    <w:rsid w:val="000B30E6"/>
    <w:rsid w:val="000B52E7"/>
    <w:rsid w:val="000C117A"/>
    <w:rsid w:val="000C3192"/>
    <w:rsid w:val="000D0185"/>
    <w:rsid w:val="000D106A"/>
    <w:rsid w:val="000D139B"/>
    <w:rsid w:val="000D1E58"/>
    <w:rsid w:val="000D2072"/>
    <w:rsid w:val="000D6619"/>
    <w:rsid w:val="000D76E9"/>
    <w:rsid w:val="000D7B59"/>
    <w:rsid w:val="000D7C9B"/>
    <w:rsid w:val="000E24EF"/>
    <w:rsid w:val="000E7C54"/>
    <w:rsid w:val="000F1A9B"/>
    <w:rsid w:val="000F1CD0"/>
    <w:rsid w:val="000F332E"/>
    <w:rsid w:val="000F37EB"/>
    <w:rsid w:val="000F4504"/>
    <w:rsid w:val="000F5E56"/>
    <w:rsid w:val="00106244"/>
    <w:rsid w:val="001077A6"/>
    <w:rsid w:val="00107FA2"/>
    <w:rsid w:val="00112D57"/>
    <w:rsid w:val="00113ECB"/>
    <w:rsid w:val="0012607A"/>
    <w:rsid w:val="00126202"/>
    <w:rsid w:val="00127DE4"/>
    <w:rsid w:val="001359F6"/>
    <w:rsid w:val="001362EE"/>
    <w:rsid w:val="001406ED"/>
    <w:rsid w:val="00141982"/>
    <w:rsid w:val="00143914"/>
    <w:rsid w:val="00147374"/>
    <w:rsid w:val="001474A4"/>
    <w:rsid w:val="00147F80"/>
    <w:rsid w:val="00150D86"/>
    <w:rsid w:val="00150E36"/>
    <w:rsid w:val="00152962"/>
    <w:rsid w:val="00153902"/>
    <w:rsid w:val="00156693"/>
    <w:rsid w:val="00156E1A"/>
    <w:rsid w:val="00157664"/>
    <w:rsid w:val="00160EFA"/>
    <w:rsid w:val="001612F7"/>
    <w:rsid w:val="001647D5"/>
    <w:rsid w:val="001653B0"/>
    <w:rsid w:val="0016541E"/>
    <w:rsid w:val="00170B4E"/>
    <w:rsid w:val="00172810"/>
    <w:rsid w:val="0017679A"/>
    <w:rsid w:val="00176F10"/>
    <w:rsid w:val="0018067C"/>
    <w:rsid w:val="001806DD"/>
    <w:rsid w:val="0018098C"/>
    <w:rsid w:val="001818EA"/>
    <w:rsid w:val="001821EE"/>
    <w:rsid w:val="00183052"/>
    <w:rsid w:val="001832A6"/>
    <w:rsid w:val="00184594"/>
    <w:rsid w:val="00186B1F"/>
    <w:rsid w:val="00187C66"/>
    <w:rsid w:val="001911E8"/>
    <w:rsid w:val="001961CF"/>
    <w:rsid w:val="00196C50"/>
    <w:rsid w:val="001977B1"/>
    <w:rsid w:val="001A24C1"/>
    <w:rsid w:val="001A332B"/>
    <w:rsid w:val="001B0341"/>
    <w:rsid w:val="001B25A4"/>
    <w:rsid w:val="001B7362"/>
    <w:rsid w:val="001C17AF"/>
    <w:rsid w:val="001C30F0"/>
    <w:rsid w:val="001C58B0"/>
    <w:rsid w:val="001C653B"/>
    <w:rsid w:val="001C69BA"/>
    <w:rsid w:val="001D0002"/>
    <w:rsid w:val="001D354A"/>
    <w:rsid w:val="001D39B1"/>
    <w:rsid w:val="001D59D1"/>
    <w:rsid w:val="001D7988"/>
    <w:rsid w:val="001E0709"/>
    <w:rsid w:val="001E1142"/>
    <w:rsid w:val="001E5031"/>
    <w:rsid w:val="001E7F2B"/>
    <w:rsid w:val="001F08CF"/>
    <w:rsid w:val="001F1151"/>
    <w:rsid w:val="001F3641"/>
    <w:rsid w:val="001F3834"/>
    <w:rsid w:val="001F64AD"/>
    <w:rsid w:val="00202C06"/>
    <w:rsid w:val="00207B21"/>
    <w:rsid w:val="00210278"/>
    <w:rsid w:val="00211BC2"/>
    <w:rsid w:val="0021207E"/>
    <w:rsid w:val="0021217E"/>
    <w:rsid w:val="002158B9"/>
    <w:rsid w:val="00220A5B"/>
    <w:rsid w:val="00222A04"/>
    <w:rsid w:val="00223D98"/>
    <w:rsid w:val="00226ED6"/>
    <w:rsid w:val="002271C5"/>
    <w:rsid w:val="00230598"/>
    <w:rsid w:val="00231325"/>
    <w:rsid w:val="002337D4"/>
    <w:rsid w:val="00233BF9"/>
    <w:rsid w:val="00235770"/>
    <w:rsid w:val="00242192"/>
    <w:rsid w:val="00244A00"/>
    <w:rsid w:val="00244C86"/>
    <w:rsid w:val="00245D3F"/>
    <w:rsid w:val="00246990"/>
    <w:rsid w:val="0024767A"/>
    <w:rsid w:val="002532CA"/>
    <w:rsid w:val="00253411"/>
    <w:rsid w:val="002575C4"/>
    <w:rsid w:val="002634C4"/>
    <w:rsid w:val="00264E0B"/>
    <w:rsid w:val="00266A18"/>
    <w:rsid w:val="00267E20"/>
    <w:rsid w:val="00270B95"/>
    <w:rsid w:val="00276D52"/>
    <w:rsid w:val="00282EB6"/>
    <w:rsid w:val="00283A16"/>
    <w:rsid w:val="00283AB0"/>
    <w:rsid w:val="00283E35"/>
    <w:rsid w:val="00283E80"/>
    <w:rsid w:val="002858E6"/>
    <w:rsid w:val="00287F09"/>
    <w:rsid w:val="00290072"/>
    <w:rsid w:val="002927F0"/>
    <w:rsid w:val="002928D3"/>
    <w:rsid w:val="00295875"/>
    <w:rsid w:val="00297CCA"/>
    <w:rsid w:val="00297FC3"/>
    <w:rsid w:val="002A091F"/>
    <w:rsid w:val="002A1CCA"/>
    <w:rsid w:val="002A357B"/>
    <w:rsid w:val="002A5267"/>
    <w:rsid w:val="002A566C"/>
    <w:rsid w:val="002A5C2D"/>
    <w:rsid w:val="002B105D"/>
    <w:rsid w:val="002B45F7"/>
    <w:rsid w:val="002C0598"/>
    <w:rsid w:val="002C37FC"/>
    <w:rsid w:val="002D3ACD"/>
    <w:rsid w:val="002D5EF3"/>
    <w:rsid w:val="002D61CD"/>
    <w:rsid w:val="002D63AB"/>
    <w:rsid w:val="002E0142"/>
    <w:rsid w:val="002E0180"/>
    <w:rsid w:val="002E0235"/>
    <w:rsid w:val="002E20AB"/>
    <w:rsid w:val="002E511E"/>
    <w:rsid w:val="002E6D86"/>
    <w:rsid w:val="002E721C"/>
    <w:rsid w:val="002F0874"/>
    <w:rsid w:val="002F1FE6"/>
    <w:rsid w:val="002F4E68"/>
    <w:rsid w:val="002F74FD"/>
    <w:rsid w:val="00302F2F"/>
    <w:rsid w:val="00305818"/>
    <w:rsid w:val="00305B20"/>
    <w:rsid w:val="00305F60"/>
    <w:rsid w:val="00307B1C"/>
    <w:rsid w:val="003102C7"/>
    <w:rsid w:val="003103DC"/>
    <w:rsid w:val="00312F7F"/>
    <w:rsid w:val="00314D87"/>
    <w:rsid w:val="00317350"/>
    <w:rsid w:val="00320C03"/>
    <w:rsid w:val="003232F3"/>
    <w:rsid w:val="00325098"/>
    <w:rsid w:val="0032604F"/>
    <w:rsid w:val="0033215E"/>
    <w:rsid w:val="00340EDF"/>
    <w:rsid w:val="00342FC7"/>
    <w:rsid w:val="00343030"/>
    <w:rsid w:val="00345D20"/>
    <w:rsid w:val="00346015"/>
    <w:rsid w:val="00350AE2"/>
    <w:rsid w:val="0035233E"/>
    <w:rsid w:val="00352D1D"/>
    <w:rsid w:val="00352E9A"/>
    <w:rsid w:val="00353B1D"/>
    <w:rsid w:val="003540FC"/>
    <w:rsid w:val="003555DC"/>
    <w:rsid w:val="00361450"/>
    <w:rsid w:val="003653AA"/>
    <w:rsid w:val="00366B0C"/>
    <w:rsid w:val="00366F51"/>
    <w:rsid w:val="003673CF"/>
    <w:rsid w:val="003708E8"/>
    <w:rsid w:val="003716B0"/>
    <w:rsid w:val="0037317E"/>
    <w:rsid w:val="00375A62"/>
    <w:rsid w:val="0038038D"/>
    <w:rsid w:val="00381C59"/>
    <w:rsid w:val="003845C1"/>
    <w:rsid w:val="00387DAF"/>
    <w:rsid w:val="00394F6E"/>
    <w:rsid w:val="00395A47"/>
    <w:rsid w:val="003A1DD3"/>
    <w:rsid w:val="003A2A60"/>
    <w:rsid w:val="003A43D4"/>
    <w:rsid w:val="003A6553"/>
    <w:rsid w:val="003A6F89"/>
    <w:rsid w:val="003A79D2"/>
    <w:rsid w:val="003B0A8D"/>
    <w:rsid w:val="003B1AC6"/>
    <w:rsid w:val="003B38C1"/>
    <w:rsid w:val="003B45EA"/>
    <w:rsid w:val="003B4747"/>
    <w:rsid w:val="003C068E"/>
    <w:rsid w:val="003C0D49"/>
    <w:rsid w:val="003C2A01"/>
    <w:rsid w:val="003C3C0F"/>
    <w:rsid w:val="003C4F95"/>
    <w:rsid w:val="003C7DB8"/>
    <w:rsid w:val="003C7E36"/>
    <w:rsid w:val="003D0C11"/>
    <w:rsid w:val="003D191E"/>
    <w:rsid w:val="003D1BDC"/>
    <w:rsid w:val="003D38FE"/>
    <w:rsid w:val="003D57B0"/>
    <w:rsid w:val="003E0201"/>
    <w:rsid w:val="003E3AF9"/>
    <w:rsid w:val="003E55FF"/>
    <w:rsid w:val="003F2390"/>
    <w:rsid w:val="003F30CF"/>
    <w:rsid w:val="003F3F6A"/>
    <w:rsid w:val="003F49A4"/>
    <w:rsid w:val="003F68C4"/>
    <w:rsid w:val="00402EA2"/>
    <w:rsid w:val="00403731"/>
    <w:rsid w:val="004107CC"/>
    <w:rsid w:val="00412BC6"/>
    <w:rsid w:val="00414128"/>
    <w:rsid w:val="00414FB4"/>
    <w:rsid w:val="0042006B"/>
    <w:rsid w:val="00421077"/>
    <w:rsid w:val="00421A46"/>
    <w:rsid w:val="0042223C"/>
    <w:rsid w:val="00422DA1"/>
    <w:rsid w:val="00423E3E"/>
    <w:rsid w:val="004244C3"/>
    <w:rsid w:val="00425532"/>
    <w:rsid w:val="00427AF4"/>
    <w:rsid w:val="0043253E"/>
    <w:rsid w:val="00433511"/>
    <w:rsid w:val="00434A40"/>
    <w:rsid w:val="00435959"/>
    <w:rsid w:val="00440FA1"/>
    <w:rsid w:val="004417E6"/>
    <w:rsid w:val="00441AD6"/>
    <w:rsid w:val="004428FE"/>
    <w:rsid w:val="00443891"/>
    <w:rsid w:val="00444055"/>
    <w:rsid w:val="0045361D"/>
    <w:rsid w:val="004545A0"/>
    <w:rsid w:val="00455D32"/>
    <w:rsid w:val="00457422"/>
    <w:rsid w:val="00461DCF"/>
    <w:rsid w:val="004647DA"/>
    <w:rsid w:val="00467699"/>
    <w:rsid w:val="00470A39"/>
    <w:rsid w:val="00470BDE"/>
    <w:rsid w:val="00470E59"/>
    <w:rsid w:val="00472073"/>
    <w:rsid w:val="00472E89"/>
    <w:rsid w:val="00474062"/>
    <w:rsid w:val="0047414B"/>
    <w:rsid w:val="004765F3"/>
    <w:rsid w:val="00477D6B"/>
    <w:rsid w:val="00482B9D"/>
    <w:rsid w:val="004853E0"/>
    <w:rsid w:val="0048566C"/>
    <w:rsid w:val="00487B62"/>
    <w:rsid w:val="00487F36"/>
    <w:rsid w:val="00494BBA"/>
    <w:rsid w:val="00494BDD"/>
    <w:rsid w:val="00494E29"/>
    <w:rsid w:val="00495C94"/>
    <w:rsid w:val="00495F7E"/>
    <w:rsid w:val="00496930"/>
    <w:rsid w:val="00497495"/>
    <w:rsid w:val="00497ED9"/>
    <w:rsid w:val="004A0CDF"/>
    <w:rsid w:val="004A1029"/>
    <w:rsid w:val="004A24D5"/>
    <w:rsid w:val="004A56C4"/>
    <w:rsid w:val="004B1BA7"/>
    <w:rsid w:val="004B6A52"/>
    <w:rsid w:val="004B6EF4"/>
    <w:rsid w:val="004C0C5D"/>
    <w:rsid w:val="004C101F"/>
    <w:rsid w:val="004C441F"/>
    <w:rsid w:val="004C7916"/>
    <w:rsid w:val="004D2189"/>
    <w:rsid w:val="004D7B0D"/>
    <w:rsid w:val="004D7E0D"/>
    <w:rsid w:val="004E1492"/>
    <w:rsid w:val="004E1E36"/>
    <w:rsid w:val="004F0895"/>
    <w:rsid w:val="004F0BB5"/>
    <w:rsid w:val="004F1800"/>
    <w:rsid w:val="004F1A75"/>
    <w:rsid w:val="004F51FD"/>
    <w:rsid w:val="004F752F"/>
    <w:rsid w:val="005019FF"/>
    <w:rsid w:val="00501E17"/>
    <w:rsid w:val="00502977"/>
    <w:rsid w:val="005033DB"/>
    <w:rsid w:val="005067C6"/>
    <w:rsid w:val="005068E4"/>
    <w:rsid w:val="00512C55"/>
    <w:rsid w:val="00514439"/>
    <w:rsid w:val="005148B4"/>
    <w:rsid w:val="0051764C"/>
    <w:rsid w:val="00521647"/>
    <w:rsid w:val="005224A7"/>
    <w:rsid w:val="00523F47"/>
    <w:rsid w:val="00525528"/>
    <w:rsid w:val="0052635B"/>
    <w:rsid w:val="005271F3"/>
    <w:rsid w:val="0053057A"/>
    <w:rsid w:val="005430FD"/>
    <w:rsid w:val="00546AA5"/>
    <w:rsid w:val="005472CC"/>
    <w:rsid w:val="005475FB"/>
    <w:rsid w:val="005528C7"/>
    <w:rsid w:val="00556386"/>
    <w:rsid w:val="00557C8A"/>
    <w:rsid w:val="00560A29"/>
    <w:rsid w:val="005610F1"/>
    <w:rsid w:val="005627D4"/>
    <w:rsid w:val="00567A41"/>
    <w:rsid w:val="00567E54"/>
    <w:rsid w:val="0057053E"/>
    <w:rsid w:val="00574175"/>
    <w:rsid w:val="005760CD"/>
    <w:rsid w:val="005768C5"/>
    <w:rsid w:val="00580828"/>
    <w:rsid w:val="00580FC8"/>
    <w:rsid w:val="00582B05"/>
    <w:rsid w:val="005843DE"/>
    <w:rsid w:val="00590FDE"/>
    <w:rsid w:val="00591BDD"/>
    <w:rsid w:val="00592599"/>
    <w:rsid w:val="00594271"/>
    <w:rsid w:val="00596788"/>
    <w:rsid w:val="005A061E"/>
    <w:rsid w:val="005A2B6E"/>
    <w:rsid w:val="005A30C8"/>
    <w:rsid w:val="005A3CDE"/>
    <w:rsid w:val="005A405E"/>
    <w:rsid w:val="005A7271"/>
    <w:rsid w:val="005A7D19"/>
    <w:rsid w:val="005B0F7B"/>
    <w:rsid w:val="005B2DA5"/>
    <w:rsid w:val="005B2F0B"/>
    <w:rsid w:val="005B43C9"/>
    <w:rsid w:val="005B6BCA"/>
    <w:rsid w:val="005C1D4D"/>
    <w:rsid w:val="005C608A"/>
    <w:rsid w:val="005C6649"/>
    <w:rsid w:val="005E007B"/>
    <w:rsid w:val="005E512E"/>
    <w:rsid w:val="005E73D3"/>
    <w:rsid w:val="005F174A"/>
    <w:rsid w:val="005F1F95"/>
    <w:rsid w:val="005F41C1"/>
    <w:rsid w:val="005F5E2E"/>
    <w:rsid w:val="005F66AA"/>
    <w:rsid w:val="006023CF"/>
    <w:rsid w:val="00605827"/>
    <w:rsid w:val="00607EBA"/>
    <w:rsid w:val="00607FC2"/>
    <w:rsid w:val="00611021"/>
    <w:rsid w:val="00611B49"/>
    <w:rsid w:val="00613925"/>
    <w:rsid w:val="0061526E"/>
    <w:rsid w:val="006154ED"/>
    <w:rsid w:val="00617FC5"/>
    <w:rsid w:val="0062306E"/>
    <w:rsid w:val="0062413C"/>
    <w:rsid w:val="00624391"/>
    <w:rsid w:val="00624623"/>
    <w:rsid w:val="00624D1B"/>
    <w:rsid w:val="00626E4A"/>
    <w:rsid w:val="00627E40"/>
    <w:rsid w:val="0063015D"/>
    <w:rsid w:val="00631525"/>
    <w:rsid w:val="006319B5"/>
    <w:rsid w:val="006348A3"/>
    <w:rsid w:val="00640048"/>
    <w:rsid w:val="00640AB6"/>
    <w:rsid w:val="00641DCE"/>
    <w:rsid w:val="0064412E"/>
    <w:rsid w:val="00645B28"/>
    <w:rsid w:val="00646050"/>
    <w:rsid w:val="00646955"/>
    <w:rsid w:val="00647630"/>
    <w:rsid w:val="00652BDE"/>
    <w:rsid w:val="00654808"/>
    <w:rsid w:val="006603ED"/>
    <w:rsid w:val="00660BDD"/>
    <w:rsid w:val="00665C92"/>
    <w:rsid w:val="006713CA"/>
    <w:rsid w:val="0067146B"/>
    <w:rsid w:val="00676503"/>
    <w:rsid w:val="00676C5C"/>
    <w:rsid w:val="00677E0A"/>
    <w:rsid w:val="00680AAB"/>
    <w:rsid w:val="00685942"/>
    <w:rsid w:val="0068677F"/>
    <w:rsid w:val="00693400"/>
    <w:rsid w:val="00693822"/>
    <w:rsid w:val="00694601"/>
    <w:rsid w:val="00695C39"/>
    <w:rsid w:val="006A6FFB"/>
    <w:rsid w:val="006A7B91"/>
    <w:rsid w:val="006B0132"/>
    <w:rsid w:val="006B29EA"/>
    <w:rsid w:val="006B4556"/>
    <w:rsid w:val="006B5C46"/>
    <w:rsid w:val="006B6273"/>
    <w:rsid w:val="006C06CF"/>
    <w:rsid w:val="006C40DB"/>
    <w:rsid w:val="006C46C4"/>
    <w:rsid w:val="006C4DC3"/>
    <w:rsid w:val="006C7249"/>
    <w:rsid w:val="006C7DF7"/>
    <w:rsid w:val="006D3482"/>
    <w:rsid w:val="006D3575"/>
    <w:rsid w:val="006E15E8"/>
    <w:rsid w:val="006E33A9"/>
    <w:rsid w:val="006E4F42"/>
    <w:rsid w:val="006E4F5F"/>
    <w:rsid w:val="006E5C6F"/>
    <w:rsid w:val="006E751A"/>
    <w:rsid w:val="006F069A"/>
    <w:rsid w:val="006F3611"/>
    <w:rsid w:val="006F4F59"/>
    <w:rsid w:val="006F55E9"/>
    <w:rsid w:val="006F751C"/>
    <w:rsid w:val="00702FDB"/>
    <w:rsid w:val="00710B1B"/>
    <w:rsid w:val="007139C2"/>
    <w:rsid w:val="0071420A"/>
    <w:rsid w:val="00714C58"/>
    <w:rsid w:val="00716050"/>
    <w:rsid w:val="007223F3"/>
    <w:rsid w:val="00723AF7"/>
    <w:rsid w:val="0072670B"/>
    <w:rsid w:val="007279B1"/>
    <w:rsid w:val="00731654"/>
    <w:rsid w:val="00733201"/>
    <w:rsid w:val="0073419C"/>
    <w:rsid w:val="00736DEE"/>
    <w:rsid w:val="0074122B"/>
    <w:rsid w:val="007413C3"/>
    <w:rsid w:val="00746652"/>
    <w:rsid w:val="007477C6"/>
    <w:rsid w:val="007502B1"/>
    <w:rsid w:val="007521A3"/>
    <w:rsid w:val="007535A3"/>
    <w:rsid w:val="00754E9C"/>
    <w:rsid w:val="0075639D"/>
    <w:rsid w:val="00756999"/>
    <w:rsid w:val="00760F51"/>
    <w:rsid w:val="0076456A"/>
    <w:rsid w:val="00771C4A"/>
    <w:rsid w:val="007768F4"/>
    <w:rsid w:val="007773A7"/>
    <w:rsid w:val="007776BE"/>
    <w:rsid w:val="00777A81"/>
    <w:rsid w:val="007810D5"/>
    <w:rsid w:val="00781609"/>
    <w:rsid w:val="00781649"/>
    <w:rsid w:val="00784603"/>
    <w:rsid w:val="0079089B"/>
    <w:rsid w:val="007924E2"/>
    <w:rsid w:val="00794F34"/>
    <w:rsid w:val="007A145B"/>
    <w:rsid w:val="007A39CD"/>
    <w:rsid w:val="007A4791"/>
    <w:rsid w:val="007A73D9"/>
    <w:rsid w:val="007A7A1B"/>
    <w:rsid w:val="007B7847"/>
    <w:rsid w:val="007C2B29"/>
    <w:rsid w:val="007C3C3C"/>
    <w:rsid w:val="007C3CF3"/>
    <w:rsid w:val="007C401F"/>
    <w:rsid w:val="007C5C04"/>
    <w:rsid w:val="007C749B"/>
    <w:rsid w:val="007C75EE"/>
    <w:rsid w:val="007D045C"/>
    <w:rsid w:val="007D09C2"/>
    <w:rsid w:val="007D104A"/>
    <w:rsid w:val="007D1613"/>
    <w:rsid w:val="007D1708"/>
    <w:rsid w:val="007D2420"/>
    <w:rsid w:val="007D2761"/>
    <w:rsid w:val="007D4B86"/>
    <w:rsid w:val="007D529E"/>
    <w:rsid w:val="007D7856"/>
    <w:rsid w:val="007E1B6C"/>
    <w:rsid w:val="007E39C5"/>
    <w:rsid w:val="007E3A91"/>
    <w:rsid w:val="007E4C0E"/>
    <w:rsid w:val="007E4DB1"/>
    <w:rsid w:val="007E69CF"/>
    <w:rsid w:val="007F1759"/>
    <w:rsid w:val="007F2913"/>
    <w:rsid w:val="007F449B"/>
    <w:rsid w:val="007F6646"/>
    <w:rsid w:val="007F7D91"/>
    <w:rsid w:val="00803670"/>
    <w:rsid w:val="00812B5F"/>
    <w:rsid w:val="008176BE"/>
    <w:rsid w:val="00817D7A"/>
    <w:rsid w:val="00820B23"/>
    <w:rsid w:val="00830D33"/>
    <w:rsid w:val="00832EB7"/>
    <w:rsid w:val="00833797"/>
    <w:rsid w:val="00834D9D"/>
    <w:rsid w:val="0084082C"/>
    <w:rsid w:val="00841966"/>
    <w:rsid w:val="0084228A"/>
    <w:rsid w:val="00842CE7"/>
    <w:rsid w:val="008526DB"/>
    <w:rsid w:val="0085485B"/>
    <w:rsid w:val="00860537"/>
    <w:rsid w:val="008632A8"/>
    <w:rsid w:val="0086425D"/>
    <w:rsid w:val="0086440D"/>
    <w:rsid w:val="00864D4A"/>
    <w:rsid w:val="008723A1"/>
    <w:rsid w:val="00872E3F"/>
    <w:rsid w:val="00872F06"/>
    <w:rsid w:val="00877034"/>
    <w:rsid w:val="00877718"/>
    <w:rsid w:val="00880ADA"/>
    <w:rsid w:val="00881BB2"/>
    <w:rsid w:val="0088289A"/>
    <w:rsid w:val="00885A75"/>
    <w:rsid w:val="008907A9"/>
    <w:rsid w:val="00893FA5"/>
    <w:rsid w:val="008940D1"/>
    <w:rsid w:val="0089501E"/>
    <w:rsid w:val="0089631E"/>
    <w:rsid w:val="0089732B"/>
    <w:rsid w:val="008A0471"/>
    <w:rsid w:val="008A134B"/>
    <w:rsid w:val="008A2886"/>
    <w:rsid w:val="008A3156"/>
    <w:rsid w:val="008B2977"/>
    <w:rsid w:val="008B2CC1"/>
    <w:rsid w:val="008B50C5"/>
    <w:rsid w:val="008B60B2"/>
    <w:rsid w:val="008C143E"/>
    <w:rsid w:val="008C167F"/>
    <w:rsid w:val="008C16DE"/>
    <w:rsid w:val="008C1F2B"/>
    <w:rsid w:val="008C3A66"/>
    <w:rsid w:val="008C72CD"/>
    <w:rsid w:val="008D0280"/>
    <w:rsid w:val="008D2371"/>
    <w:rsid w:val="008D32E0"/>
    <w:rsid w:val="008D3B9E"/>
    <w:rsid w:val="008D5B63"/>
    <w:rsid w:val="008D5B8B"/>
    <w:rsid w:val="008E0DE1"/>
    <w:rsid w:val="008E2788"/>
    <w:rsid w:val="008E3396"/>
    <w:rsid w:val="00901C7C"/>
    <w:rsid w:val="0090268F"/>
    <w:rsid w:val="009037C8"/>
    <w:rsid w:val="009040CE"/>
    <w:rsid w:val="00904D0F"/>
    <w:rsid w:val="0090561E"/>
    <w:rsid w:val="0090731E"/>
    <w:rsid w:val="00911D89"/>
    <w:rsid w:val="00913EAC"/>
    <w:rsid w:val="00914336"/>
    <w:rsid w:val="009163DE"/>
    <w:rsid w:val="00916C86"/>
    <w:rsid w:val="00916EE2"/>
    <w:rsid w:val="009171A8"/>
    <w:rsid w:val="00917370"/>
    <w:rsid w:val="00917914"/>
    <w:rsid w:val="00917CF3"/>
    <w:rsid w:val="00920181"/>
    <w:rsid w:val="0092141C"/>
    <w:rsid w:val="00925F60"/>
    <w:rsid w:val="009272A6"/>
    <w:rsid w:val="00930570"/>
    <w:rsid w:val="00931B51"/>
    <w:rsid w:val="00934C96"/>
    <w:rsid w:val="009368F6"/>
    <w:rsid w:val="0094127A"/>
    <w:rsid w:val="00942536"/>
    <w:rsid w:val="00942BA3"/>
    <w:rsid w:val="009446B0"/>
    <w:rsid w:val="00944BE8"/>
    <w:rsid w:val="00944CBB"/>
    <w:rsid w:val="009475A5"/>
    <w:rsid w:val="00952A65"/>
    <w:rsid w:val="0095392E"/>
    <w:rsid w:val="00953985"/>
    <w:rsid w:val="00954614"/>
    <w:rsid w:val="009577A6"/>
    <w:rsid w:val="00957952"/>
    <w:rsid w:val="00960122"/>
    <w:rsid w:val="00960FA3"/>
    <w:rsid w:val="00963223"/>
    <w:rsid w:val="009638B0"/>
    <w:rsid w:val="00966A22"/>
    <w:rsid w:val="0096722F"/>
    <w:rsid w:val="00970DF0"/>
    <w:rsid w:val="00971ADA"/>
    <w:rsid w:val="00972075"/>
    <w:rsid w:val="009727BE"/>
    <w:rsid w:val="00972DC2"/>
    <w:rsid w:val="009733D7"/>
    <w:rsid w:val="009735D7"/>
    <w:rsid w:val="00974041"/>
    <w:rsid w:val="00974F00"/>
    <w:rsid w:val="009753DD"/>
    <w:rsid w:val="00977FFB"/>
    <w:rsid w:val="00980843"/>
    <w:rsid w:val="00985398"/>
    <w:rsid w:val="00990B26"/>
    <w:rsid w:val="00992E56"/>
    <w:rsid w:val="0099329D"/>
    <w:rsid w:val="00995B03"/>
    <w:rsid w:val="009A197B"/>
    <w:rsid w:val="009A3937"/>
    <w:rsid w:val="009A418D"/>
    <w:rsid w:val="009A55E7"/>
    <w:rsid w:val="009A7951"/>
    <w:rsid w:val="009B6A9E"/>
    <w:rsid w:val="009B7F72"/>
    <w:rsid w:val="009C03A4"/>
    <w:rsid w:val="009C069D"/>
    <w:rsid w:val="009C127D"/>
    <w:rsid w:val="009C21C5"/>
    <w:rsid w:val="009C3803"/>
    <w:rsid w:val="009C4CCE"/>
    <w:rsid w:val="009D0FF8"/>
    <w:rsid w:val="009D2C9A"/>
    <w:rsid w:val="009D4D85"/>
    <w:rsid w:val="009D4DA9"/>
    <w:rsid w:val="009D69B3"/>
    <w:rsid w:val="009D69B5"/>
    <w:rsid w:val="009E2791"/>
    <w:rsid w:val="009E3F6F"/>
    <w:rsid w:val="009F0094"/>
    <w:rsid w:val="009F05F3"/>
    <w:rsid w:val="009F499F"/>
    <w:rsid w:val="009F4A5C"/>
    <w:rsid w:val="009F5591"/>
    <w:rsid w:val="009F66E7"/>
    <w:rsid w:val="00A03848"/>
    <w:rsid w:val="00A05801"/>
    <w:rsid w:val="00A06363"/>
    <w:rsid w:val="00A0708C"/>
    <w:rsid w:val="00A07B35"/>
    <w:rsid w:val="00A15388"/>
    <w:rsid w:val="00A1572F"/>
    <w:rsid w:val="00A17C01"/>
    <w:rsid w:val="00A225F7"/>
    <w:rsid w:val="00A31C0E"/>
    <w:rsid w:val="00A33A79"/>
    <w:rsid w:val="00A34ECB"/>
    <w:rsid w:val="00A3677C"/>
    <w:rsid w:val="00A37342"/>
    <w:rsid w:val="00A40FCD"/>
    <w:rsid w:val="00A41261"/>
    <w:rsid w:val="00A42137"/>
    <w:rsid w:val="00A42DAF"/>
    <w:rsid w:val="00A436A0"/>
    <w:rsid w:val="00A45BD8"/>
    <w:rsid w:val="00A504E7"/>
    <w:rsid w:val="00A51231"/>
    <w:rsid w:val="00A51E16"/>
    <w:rsid w:val="00A56651"/>
    <w:rsid w:val="00A56AA3"/>
    <w:rsid w:val="00A616C4"/>
    <w:rsid w:val="00A61940"/>
    <w:rsid w:val="00A638A7"/>
    <w:rsid w:val="00A67F87"/>
    <w:rsid w:val="00A70CE1"/>
    <w:rsid w:val="00A70E06"/>
    <w:rsid w:val="00A70F88"/>
    <w:rsid w:val="00A75E76"/>
    <w:rsid w:val="00A76257"/>
    <w:rsid w:val="00A80D89"/>
    <w:rsid w:val="00A81D03"/>
    <w:rsid w:val="00A869B7"/>
    <w:rsid w:val="00A9077E"/>
    <w:rsid w:val="00A965E0"/>
    <w:rsid w:val="00A9762A"/>
    <w:rsid w:val="00AA1132"/>
    <w:rsid w:val="00AA1ED6"/>
    <w:rsid w:val="00AA27D9"/>
    <w:rsid w:val="00AA2DD4"/>
    <w:rsid w:val="00AB1067"/>
    <w:rsid w:val="00AB2214"/>
    <w:rsid w:val="00AB25D4"/>
    <w:rsid w:val="00AC205C"/>
    <w:rsid w:val="00AC2630"/>
    <w:rsid w:val="00AC2A55"/>
    <w:rsid w:val="00AC3202"/>
    <w:rsid w:val="00AC3670"/>
    <w:rsid w:val="00AC3F76"/>
    <w:rsid w:val="00AC4005"/>
    <w:rsid w:val="00AC7B0F"/>
    <w:rsid w:val="00AD0D3A"/>
    <w:rsid w:val="00AD2DBA"/>
    <w:rsid w:val="00AD3EF9"/>
    <w:rsid w:val="00AD66F7"/>
    <w:rsid w:val="00AE4231"/>
    <w:rsid w:val="00AE5135"/>
    <w:rsid w:val="00AE53C3"/>
    <w:rsid w:val="00AE5DE2"/>
    <w:rsid w:val="00AF0483"/>
    <w:rsid w:val="00AF0750"/>
    <w:rsid w:val="00AF0A6B"/>
    <w:rsid w:val="00AF2EAF"/>
    <w:rsid w:val="00AF4F38"/>
    <w:rsid w:val="00AF56F2"/>
    <w:rsid w:val="00AF5E88"/>
    <w:rsid w:val="00AF62EE"/>
    <w:rsid w:val="00AF7E68"/>
    <w:rsid w:val="00B00D99"/>
    <w:rsid w:val="00B01ABF"/>
    <w:rsid w:val="00B01B04"/>
    <w:rsid w:val="00B023AF"/>
    <w:rsid w:val="00B03536"/>
    <w:rsid w:val="00B03673"/>
    <w:rsid w:val="00B03D90"/>
    <w:rsid w:val="00B05A69"/>
    <w:rsid w:val="00B062DD"/>
    <w:rsid w:val="00B06E2A"/>
    <w:rsid w:val="00B1020C"/>
    <w:rsid w:val="00B11204"/>
    <w:rsid w:val="00B207E0"/>
    <w:rsid w:val="00B22E6C"/>
    <w:rsid w:val="00B24381"/>
    <w:rsid w:val="00B264C6"/>
    <w:rsid w:val="00B27F8D"/>
    <w:rsid w:val="00B32A38"/>
    <w:rsid w:val="00B37E1A"/>
    <w:rsid w:val="00B438E0"/>
    <w:rsid w:val="00B45C73"/>
    <w:rsid w:val="00B46BD8"/>
    <w:rsid w:val="00B5043B"/>
    <w:rsid w:val="00B51765"/>
    <w:rsid w:val="00B53F90"/>
    <w:rsid w:val="00B55F4B"/>
    <w:rsid w:val="00B5637B"/>
    <w:rsid w:val="00B565F7"/>
    <w:rsid w:val="00B652D6"/>
    <w:rsid w:val="00B65C12"/>
    <w:rsid w:val="00B67628"/>
    <w:rsid w:val="00B712C3"/>
    <w:rsid w:val="00B71E6C"/>
    <w:rsid w:val="00B73756"/>
    <w:rsid w:val="00B762F6"/>
    <w:rsid w:val="00B81A81"/>
    <w:rsid w:val="00B82297"/>
    <w:rsid w:val="00B82624"/>
    <w:rsid w:val="00B83A7C"/>
    <w:rsid w:val="00B84C79"/>
    <w:rsid w:val="00B85011"/>
    <w:rsid w:val="00B87455"/>
    <w:rsid w:val="00B9013F"/>
    <w:rsid w:val="00B94FB1"/>
    <w:rsid w:val="00B9734B"/>
    <w:rsid w:val="00BA0660"/>
    <w:rsid w:val="00BA2FD2"/>
    <w:rsid w:val="00BA30E2"/>
    <w:rsid w:val="00BA35D6"/>
    <w:rsid w:val="00BA3DD2"/>
    <w:rsid w:val="00BA672C"/>
    <w:rsid w:val="00BB0191"/>
    <w:rsid w:val="00BB06D0"/>
    <w:rsid w:val="00BB2D4E"/>
    <w:rsid w:val="00BB3B77"/>
    <w:rsid w:val="00BB6D88"/>
    <w:rsid w:val="00BC037A"/>
    <w:rsid w:val="00BC0932"/>
    <w:rsid w:val="00BC5FB8"/>
    <w:rsid w:val="00BD16A7"/>
    <w:rsid w:val="00BD2C8C"/>
    <w:rsid w:val="00BD478A"/>
    <w:rsid w:val="00BD4BF4"/>
    <w:rsid w:val="00BD4FE5"/>
    <w:rsid w:val="00BE2226"/>
    <w:rsid w:val="00BE47C7"/>
    <w:rsid w:val="00BE537F"/>
    <w:rsid w:val="00BF15CE"/>
    <w:rsid w:val="00BF2D0B"/>
    <w:rsid w:val="00BF385F"/>
    <w:rsid w:val="00BF4658"/>
    <w:rsid w:val="00BF5874"/>
    <w:rsid w:val="00BF64FD"/>
    <w:rsid w:val="00BF65B7"/>
    <w:rsid w:val="00C02282"/>
    <w:rsid w:val="00C0327B"/>
    <w:rsid w:val="00C1165E"/>
    <w:rsid w:val="00C11BFE"/>
    <w:rsid w:val="00C1227C"/>
    <w:rsid w:val="00C1282D"/>
    <w:rsid w:val="00C12C21"/>
    <w:rsid w:val="00C14D63"/>
    <w:rsid w:val="00C20A20"/>
    <w:rsid w:val="00C234A3"/>
    <w:rsid w:val="00C25D6C"/>
    <w:rsid w:val="00C27882"/>
    <w:rsid w:val="00C3155D"/>
    <w:rsid w:val="00C36BEE"/>
    <w:rsid w:val="00C4001B"/>
    <w:rsid w:val="00C4022B"/>
    <w:rsid w:val="00C46733"/>
    <w:rsid w:val="00C46F16"/>
    <w:rsid w:val="00C50284"/>
    <w:rsid w:val="00C502A5"/>
    <w:rsid w:val="00C5068F"/>
    <w:rsid w:val="00C5684D"/>
    <w:rsid w:val="00C612A4"/>
    <w:rsid w:val="00C622A4"/>
    <w:rsid w:val="00C71768"/>
    <w:rsid w:val="00C724BD"/>
    <w:rsid w:val="00C7487B"/>
    <w:rsid w:val="00C7730C"/>
    <w:rsid w:val="00C8278E"/>
    <w:rsid w:val="00C83C8C"/>
    <w:rsid w:val="00C86D74"/>
    <w:rsid w:val="00C87D04"/>
    <w:rsid w:val="00C9453E"/>
    <w:rsid w:val="00C95F0F"/>
    <w:rsid w:val="00C9687B"/>
    <w:rsid w:val="00CA6A86"/>
    <w:rsid w:val="00CA7CC0"/>
    <w:rsid w:val="00CB1911"/>
    <w:rsid w:val="00CB6E15"/>
    <w:rsid w:val="00CB72A8"/>
    <w:rsid w:val="00CC34F6"/>
    <w:rsid w:val="00CC444C"/>
    <w:rsid w:val="00CC7C69"/>
    <w:rsid w:val="00CD04F1"/>
    <w:rsid w:val="00CD094F"/>
    <w:rsid w:val="00CD09FE"/>
    <w:rsid w:val="00CD38CC"/>
    <w:rsid w:val="00CD3E42"/>
    <w:rsid w:val="00CD6737"/>
    <w:rsid w:val="00CD6C41"/>
    <w:rsid w:val="00CD7F59"/>
    <w:rsid w:val="00CE2D44"/>
    <w:rsid w:val="00CE31B0"/>
    <w:rsid w:val="00CE4174"/>
    <w:rsid w:val="00CE4273"/>
    <w:rsid w:val="00CF03D9"/>
    <w:rsid w:val="00CF298D"/>
    <w:rsid w:val="00CF393F"/>
    <w:rsid w:val="00CF713F"/>
    <w:rsid w:val="00CF7999"/>
    <w:rsid w:val="00D01FCC"/>
    <w:rsid w:val="00D055EE"/>
    <w:rsid w:val="00D06102"/>
    <w:rsid w:val="00D0628A"/>
    <w:rsid w:val="00D1206F"/>
    <w:rsid w:val="00D16FD2"/>
    <w:rsid w:val="00D20CD4"/>
    <w:rsid w:val="00D21EF4"/>
    <w:rsid w:val="00D26935"/>
    <w:rsid w:val="00D30736"/>
    <w:rsid w:val="00D31EFC"/>
    <w:rsid w:val="00D33258"/>
    <w:rsid w:val="00D34D87"/>
    <w:rsid w:val="00D37FE0"/>
    <w:rsid w:val="00D410B3"/>
    <w:rsid w:val="00D41489"/>
    <w:rsid w:val="00D41C16"/>
    <w:rsid w:val="00D42388"/>
    <w:rsid w:val="00D437B0"/>
    <w:rsid w:val="00D44A0B"/>
    <w:rsid w:val="00D45252"/>
    <w:rsid w:val="00D506E3"/>
    <w:rsid w:val="00D51E7F"/>
    <w:rsid w:val="00D54B21"/>
    <w:rsid w:val="00D5567B"/>
    <w:rsid w:val="00D5611D"/>
    <w:rsid w:val="00D5680E"/>
    <w:rsid w:val="00D62D64"/>
    <w:rsid w:val="00D66BF7"/>
    <w:rsid w:val="00D66D83"/>
    <w:rsid w:val="00D66E37"/>
    <w:rsid w:val="00D66E86"/>
    <w:rsid w:val="00D67220"/>
    <w:rsid w:val="00D6779E"/>
    <w:rsid w:val="00D71B4D"/>
    <w:rsid w:val="00D73EA5"/>
    <w:rsid w:val="00D753E7"/>
    <w:rsid w:val="00D80A8C"/>
    <w:rsid w:val="00D83751"/>
    <w:rsid w:val="00D84C3D"/>
    <w:rsid w:val="00D85F35"/>
    <w:rsid w:val="00D86FFA"/>
    <w:rsid w:val="00D914F1"/>
    <w:rsid w:val="00D92EED"/>
    <w:rsid w:val="00D93D55"/>
    <w:rsid w:val="00D950AE"/>
    <w:rsid w:val="00D95D97"/>
    <w:rsid w:val="00DA13D7"/>
    <w:rsid w:val="00DA5D1B"/>
    <w:rsid w:val="00DA6935"/>
    <w:rsid w:val="00DA6AC3"/>
    <w:rsid w:val="00DB06E7"/>
    <w:rsid w:val="00DB0A2E"/>
    <w:rsid w:val="00DB59AD"/>
    <w:rsid w:val="00DC0C29"/>
    <w:rsid w:val="00DC2E7B"/>
    <w:rsid w:val="00DC51B4"/>
    <w:rsid w:val="00DC58FA"/>
    <w:rsid w:val="00DC6445"/>
    <w:rsid w:val="00DE101D"/>
    <w:rsid w:val="00DE1E06"/>
    <w:rsid w:val="00DE2E1B"/>
    <w:rsid w:val="00DE33B2"/>
    <w:rsid w:val="00DE525C"/>
    <w:rsid w:val="00DE5F7C"/>
    <w:rsid w:val="00DF023A"/>
    <w:rsid w:val="00DF2440"/>
    <w:rsid w:val="00DF383E"/>
    <w:rsid w:val="00DF4715"/>
    <w:rsid w:val="00DF480D"/>
    <w:rsid w:val="00DF4F5A"/>
    <w:rsid w:val="00E00CB6"/>
    <w:rsid w:val="00E0420C"/>
    <w:rsid w:val="00E069A9"/>
    <w:rsid w:val="00E07C65"/>
    <w:rsid w:val="00E11BF6"/>
    <w:rsid w:val="00E142F7"/>
    <w:rsid w:val="00E14922"/>
    <w:rsid w:val="00E15015"/>
    <w:rsid w:val="00E17B86"/>
    <w:rsid w:val="00E22AFD"/>
    <w:rsid w:val="00E24F5E"/>
    <w:rsid w:val="00E259C7"/>
    <w:rsid w:val="00E335FE"/>
    <w:rsid w:val="00E355A2"/>
    <w:rsid w:val="00E35C45"/>
    <w:rsid w:val="00E413F9"/>
    <w:rsid w:val="00E41680"/>
    <w:rsid w:val="00E44300"/>
    <w:rsid w:val="00E4667C"/>
    <w:rsid w:val="00E505F6"/>
    <w:rsid w:val="00E62C4E"/>
    <w:rsid w:val="00E662F6"/>
    <w:rsid w:val="00E66C65"/>
    <w:rsid w:val="00E67325"/>
    <w:rsid w:val="00E67D4E"/>
    <w:rsid w:val="00E72FC1"/>
    <w:rsid w:val="00E8226A"/>
    <w:rsid w:val="00E85557"/>
    <w:rsid w:val="00E86E41"/>
    <w:rsid w:val="00E92057"/>
    <w:rsid w:val="00EA247F"/>
    <w:rsid w:val="00EA7D6E"/>
    <w:rsid w:val="00EB09EA"/>
    <w:rsid w:val="00EB3AA3"/>
    <w:rsid w:val="00EB3BDA"/>
    <w:rsid w:val="00EB6159"/>
    <w:rsid w:val="00EC1607"/>
    <w:rsid w:val="00EC17C5"/>
    <w:rsid w:val="00EC4E49"/>
    <w:rsid w:val="00ED15F5"/>
    <w:rsid w:val="00ED164A"/>
    <w:rsid w:val="00ED77FB"/>
    <w:rsid w:val="00EE095C"/>
    <w:rsid w:val="00EE0A4F"/>
    <w:rsid w:val="00EE2371"/>
    <w:rsid w:val="00EE45FA"/>
    <w:rsid w:val="00EE71DE"/>
    <w:rsid w:val="00EF47A8"/>
    <w:rsid w:val="00EF4CBB"/>
    <w:rsid w:val="00EF5806"/>
    <w:rsid w:val="00F00FEC"/>
    <w:rsid w:val="00F01745"/>
    <w:rsid w:val="00F01971"/>
    <w:rsid w:val="00F03621"/>
    <w:rsid w:val="00F04A61"/>
    <w:rsid w:val="00F05D32"/>
    <w:rsid w:val="00F0671A"/>
    <w:rsid w:val="00F06F9A"/>
    <w:rsid w:val="00F0773F"/>
    <w:rsid w:val="00F1052B"/>
    <w:rsid w:val="00F1163F"/>
    <w:rsid w:val="00F16731"/>
    <w:rsid w:val="00F22BFC"/>
    <w:rsid w:val="00F22DB6"/>
    <w:rsid w:val="00F24B32"/>
    <w:rsid w:val="00F256B6"/>
    <w:rsid w:val="00F25A0C"/>
    <w:rsid w:val="00F30C76"/>
    <w:rsid w:val="00F3256F"/>
    <w:rsid w:val="00F3264D"/>
    <w:rsid w:val="00F33173"/>
    <w:rsid w:val="00F3578C"/>
    <w:rsid w:val="00F41724"/>
    <w:rsid w:val="00F43BB2"/>
    <w:rsid w:val="00F43D8D"/>
    <w:rsid w:val="00F455CD"/>
    <w:rsid w:val="00F5030A"/>
    <w:rsid w:val="00F5490B"/>
    <w:rsid w:val="00F55DD3"/>
    <w:rsid w:val="00F5769D"/>
    <w:rsid w:val="00F61B72"/>
    <w:rsid w:val="00F644C8"/>
    <w:rsid w:val="00F66152"/>
    <w:rsid w:val="00F70844"/>
    <w:rsid w:val="00F70889"/>
    <w:rsid w:val="00F70A9A"/>
    <w:rsid w:val="00F74588"/>
    <w:rsid w:val="00F77BC2"/>
    <w:rsid w:val="00F826E0"/>
    <w:rsid w:val="00F8476D"/>
    <w:rsid w:val="00F8777D"/>
    <w:rsid w:val="00F90846"/>
    <w:rsid w:val="00F92B49"/>
    <w:rsid w:val="00F93CCA"/>
    <w:rsid w:val="00F94D8D"/>
    <w:rsid w:val="00F953C5"/>
    <w:rsid w:val="00FA0D36"/>
    <w:rsid w:val="00FA236F"/>
    <w:rsid w:val="00FA3E2D"/>
    <w:rsid w:val="00FA475B"/>
    <w:rsid w:val="00FA495C"/>
    <w:rsid w:val="00FA6CD5"/>
    <w:rsid w:val="00FB0A44"/>
    <w:rsid w:val="00FB2C63"/>
    <w:rsid w:val="00FB313A"/>
    <w:rsid w:val="00FB6BBA"/>
    <w:rsid w:val="00FC00A5"/>
    <w:rsid w:val="00FC282D"/>
    <w:rsid w:val="00FC4F02"/>
    <w:rsid w:val="00FD00C5"/>
    <w:rsid w:val="00FD1214"/>
    <w:rsid w:val="00FD2FE5"/>
    <w:rsid w:val="00FD3703"/>
    <w:rsid w:val="00FD5980"/>
    <w:rsid w:val="00FE113A"/>
    <w:rsid w:val="00FE318B"/>
    <w:rsid w:val="00FE36E5"/>
    <w:rsid w:val="00FE3D7C"/>
    <w:rsid w:val="00FE67EB"/>
    <w:rsid w:val="00FF31BA"/>
    <w:rsid w:val="00FF6E49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5CE3834F"/>
  <w15:docId w15:val="{E311D615-C7C1-4CD6-8E54-883CD4C6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EF4CBB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F7DE0"/>
    <w:pPr>
      <w:numPr>
        <w:numId w:val="8"/>
      </w:numPr>
      <w:spacing w:before="480" w:after="220"/>
      <w:ind w:left="0" w:firstLine="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7C3C3C"/>
    <w:pPr>
      <w:spacing w:after="220"/>
      <w:ind w:left="567"/>
      <w:outlineLvl w:val="2"/>
    </w:pPr>
    <w:rPr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567A41"/>
    <w:pPr>
      <w:ind w:left="-709"/>
      <w:jc w:val="center"/>
      <w:outlineLvl w:val="3"/>
    </w:pPr>
    <w:rPr>
      <w:rFonts w:ascii="arial bold" w:hAnsi="arial bold"/>
      <w:b/>
      <w:bCs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1474A4"/>
    <w:pPr>
      <w:keepNext/>
      <w:spacing w:before="240" w:after="240"/>
      <w:outlineLvl w:val="4"/>
    </w:pPr>
    <w:rPr>
      <w:rFonts w:ascii="arial bold" w:eastAsiaTheme="majorEastAsia" w:hAnsi="arial bold" w:cstheme="majorBidi"/>
      <w:b/>
      <w:cap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1474A4"/>
    <w:rPr>
      <w:rFonts w:ascii="arial bold" w:eastAsiaTheme="majorEastAsia" w:hAnsi="arial bold" w:cstheme="majorBidi"/>
      <w:b/>
      <w:caps/>
      <w:sz w:val="18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8C72CD"/>
    <w:pPr>
      <w:ind w:left="720"/>
      <w:contextualSpacing/>
    </w:pPr>
    <w:rPr>
      <w:szCs w:val="24"/>
    </w:rPr>
  </w:style>
  <w:style w:type="paragraph" w:customStyle="1" w:styleId="Default">
    <w:name w:val="Default"/>
    <w:rsid w:val="008C72C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8C72CD"/>
  </w:style>
  <w:style w:type="character" w:customStyle="1" w:styleId="HeaderChar">
    <w:name w:val="Header Char"/>
    <w:basedOn w:val="DefaultParagraphFont"/>
    <w:link w:val="Header"/>
    <w:uiPriority w:val="99"/>
    <w:rsid w:val="008C72CD"/>
    <w:rPr>
      <w:rFonts w:ascii="Arial" w:eastAsia="SimSun" w:hAnsi="Arial" w:cs="Arial"/>
      <w:sz w:val="22"/>
      <w:lang w:val="en-US" w:eastAsia="zh-CN"/>
    </w:rPr>
  </w:style>
  <w:style w:type="paragraph" w:customStyle="1" w:styleId="RegLIST">
    <w:name w:val="*RegLIST"/>
    <w:link w:val="RegLISTChar"/>
    <w:rsid w:val="008C72CD"/>
    <w:pPr>
      <w:numPr>
        <w:numId w:val="5"/>
      </w:numPr>
      <w:spacing w:after="200"/>
    </w:pPr>
    <w:rPr>
      <w:rFonts w:ascii="Arial" w:hAnsi="Arial" w:cs="Arial"/>
      <w:sz w:val="22"/>
      <w:szCs w:val="22"/>
    </w:rPr>
  </w:style>
  <w:style w:type="character" w:customStyle="1" w:styleId="RegLISTChar">
    <w:name w:val="*RegLIST Char"/>
    <w:link w:val="RegLIST"/>
    <w:rsid w:val="008C72CD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semiHidden/>
    <w:rsid w:val="008C72CD"/>
    <w:rPr>
      <w:rFonts w:ascii="Arial" w:eastAsia="SimSun" w:hAnsi="Arial" w:cs="Arial"/>
      <w:sz w:val="18"/>
    </w:rPr>
  </w:style>
  <w:style w:type="character" w:customStyle="1" w:styleId="Heading4Char">
    <w:name w:val="Heading 4 Char"/>
    <w:link w:val="Heading4"/>
    <w:rsid w:val="00567A41"/>
    <w:rPr>
      <w:rFonts w:ascii="arial bold" w:eastAsia="SimSun" w:hAnsi="arial bold" w:cs="Arial"/>
      <w:b/>
      <w:bCs/>
      <w:sz w:val="22"/>
      <w:szCs w:val="28"/>
      <w:lang w:val="en-US" w:eastAsia="zh-CN"/>
    </w:rPr>
  </w:style>
  <w:style w:type="character" w:customStyle="1" w:styleId="Heading1Char">
    <w:name w:val="Heading 1 Char"/>
    <w:link w:val="Heading1"/>
    <w:rsid w:val="00EF4CBB"/>
    <w:rPr>
      <w:rFonts w:ascii="Arial" w:eastAsia="SimSun" w:hAnsi="Arial" w:cs="Arial"/>
      <w:b/>
      <w:bCs/>
      <w:kern w:val="32"/>
      <w:sz w:val="28"/>
      <w:szCs w:val="32"/>
      <w:lang w:val="en-US" w:eastAsia="zh-CN"/>
    </w:rPr>
  </w:style>
  <w:style w:type="paragraph" w:customStyle="1" w:styleId="RuleLIST">
    <w:name w:val="*RuleLIST"/>
    <w:link w:val="RuleLISTCharChar"/>
    <w:rsid w:val="008C72CD"/>
    <w:pPr>
      <w:numPr>
        <w:numId w:val="6"/>
      </w:numPr>
      <w:tabs>
        <w:tab w:val="left" w:pos="-851"/>
        <w:tab w:val="left" w:pos="-567"/>
        <w:tab w:val="left" w:pos="6237"/>
      </w:tabs>
      <w:spacing w:after="200"/>
      <w:outlineLvl w:val="0"/>
    </w:pPr>
    <w:rPr>
      <w:rFonts w:ascii="Arial" w:hAnsi="Arial" w:cs="Arial"/>
      <w:sz w:val="22"/>
      <w:szCs w:val="22"/>
    </w:rPr>
  </w:style>
  <w:style w:type="character" w:customStyle="1" w:styleId="RuleLISTCharChar">
    <w:name w:val="*RuleLIST Char Char"/>
    <w:link w:val="RuleLIST"/>
    <w:rsid w:val="008C72CD"/>
    <w:rPr>
      <w:rFonts w:ascii="Arial" w:hAnsi="Arial" w:cs="Arial"/>
      <w:sz w:val="22"/>
      <w:szCs w:val="22"/>
    </w:rPr>
  </w:style>
  <w:style w:type="paragraph" w:customStyle="1" w:styleId="1RuleText">
    <w:name w:val="1 RuleText"/>
    <w:basedOn w:val="Normal"/>
    <w:rsid w:val="008C72CD"/>
    <w:pPr>
      <w:tabs>
        <w:tab w:val="left" w:pos="-142"/>
        <w:tab w:val="left" w:pos="1134"/>
        <w:tab w:val="left" w:pos="1701"/>
        <w:tab w:val="left" w:pos="2835"/>
      </w:tabs>
      <w:ind w:left="567" w:firstLine="567"/>
    </w:pPr>
    <w:rPr>
      <w:rFonts w:eastAsia="Times New Roman"/>
      <w:sz w:val="20"/>
      <w:szCs w:val="24"/>
      <w:lang w:eastAsia="en-US"/>
    </w:rPr>
  </w:style>
  <w:style w:type="table" w:styleId="TableGrid">
    <w:name w:val="Table Grid"/>
    <w:basedOn w:val="TableNormal"/>
    <w:uiPriority w:val="39"/>
    <w:rsid w:val="008C72C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sid w:val="008C72CD"/>
    <w:rPr>
      <w:rFonts w:ascii="Arial" w:eastAsia="SimSun" w:hAnsi="Arial" w:cs="Arial"/>
      <w:sz w:val="18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8C72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C72CD"/>
    <w:rPr>
      <w:b/>
      <w:bCs/>
      <w:sz w:val="20"/>
      <w:szCs w:val="24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8C72C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8C72CD"/>
    <w:rPr>
      <w:rFonts w:ascii="Arial" w:eastAsia="SimSun" w:hAnsi="Arial" w:cs="Arial"/>
      <w:b/>
      <w:bCs/>
      <w:sz w:val="18"/>
      <w:szCs w:val="24"/>
      <w:lang w:val="en-US" w:eastAsia="zh-CN"/>
    </w:rPr>
  </w:style>
  <w:style w:type="character" w:styleId="FootnoteReference">
    <w:name w:val="footnote reference"/>
    <w:basedOn w:val="DefaultParagraphFont"/>
    <w:uiPriority w:val="99"/>
    <w:rsid w:val="008C72CD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C72CD"/>
    <w:rPr>
      <w:rFonts w:ascii="Arial" w:eastAsia="SimSun" w:hAnsi="Arial" w:cs="Arial"/>
      <w:sz w:val="22"/>
      <w:szCs w:val="24"/>
      <w:lang w:val="en-US" w:eastAsia="zh-CN"/>
    </w:rPr>
  </w:style>
  <w:style w:type="numbering" w:customStyle="1" w:styleId="NoList1">
    <w:name w:val="No List1"/>
    <w:next w:val="NoList"/>
    <w:uiPriority w:val="99"/>
    <w:semiHidden/>
    <w:unhideWhenUsed/>
    <w:rsid w:val="008C72CD"/>
  </w:style>
  <w:style w:type="character" w:customStyle="1" w:styleId="FooterChar">
    <w:name w:val="Footer Char"/>
    <w:basedOn w:val="DefaultParagraphFont"/>
    <w:link w:val="Footer"/>
    <w:uiPriority w:val="99"/>
    <w:rsid w:val="008C72CD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rsid w:val="008C72CD"/>
    <w:rPr>
      <w:rFonts w:ascii="Arial" w:eastAsia="SimSun" w:hAnsi="Arial" w:cs="Arial"/>
      <w:sz w:val="22"/>
      <w:lang w:val="en-US" w:eastAsia="zh-CN"/>
    </w:rPr>
  </w:style>
  <w:style w:type="numbering" w:customStyle="1" w:styleId="NoList2">
    <w:name w:val="No List2"/>
    <w:next w:val="NoList"/>
    <w:uiPriority w:val="99"/>
    <w:semiHidden/>
    <w:unhideWhenUsed/>
    <w:rsid w:val="008C72CD"/>
  </w:style>
  <w:style w:type="character" w:styleId="Hyperlink">
    <w:name w:val="Hyperlink"/>
    <w:basedOn w:val="DefaultParagraphFont"/>
    <w:uiPriority w:val="99"/>
    <w:unhideWhenUsed/>
    <w:rsid w:val="008D5B8B"/>
    <w:rPr>
      <w:color w:val="0563C1"/>
      <w:u w:val="single"/>
    </w:rPr>
  </w:style>
  <w:style w:type="character" w:customStyle="1" w:styleId="Heading3Char">
    <w:name w:val="Heading 3 Char"/>
    <w:basedOn w:val="DefaultParagraphFont"/>
    <w:link w:val="Heading3"/>
    <w:rsid w:val="007C3C3C"/>
    <w:rPr>
      <w:rFonts w:ascii="Arial" w:eastAsia="SimSun" w:hAnsi="Arial" w:cs="Arial"/>
      <w:b/>
      <w:bCs/>
      <w:i/>
      <w:sz w:val="22"/>
      <w:szCs w:val="26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A976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9FAB4-C306-4C2E-B233-643563ED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1364</Words>
  <Characters>7275</Characters>
  <Application>Microsoft Office Word</Application>
  <DocSecurity>0</DocSecurity>
  <Lines>161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WO/CC/82/3</vt:lpstr>
    </vt:vector>
  </TitlesOfParts>
  <Company>WIPO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WO/CC/82/3</dc:title>
  <dc:subject>Sixty-Second Series of Meetings</dc:subject>
  <dc:creator>WIPO</dc:creator>
  <cp:keywords>PUBLIC</cp:keywords>
  <dc:description/>
  <cp:lastModifiedBy>HÄFLIGER Patience</cp:lastModifiedBy>
  <cp:revision>6</cp:revision>
  <cp:lastPrinted>2021-06-24T10:02:00Z</cp:lastPrinted>
  <dcterms:created xsi:type="dcterms:W3CDTF">2023-05-03T14:33:00Z</dcterms:created>
  <dcterms:modified xsi:type="dcterms:W3CDTF">2023-05-03T15:03:00Z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1f1b8376-a0dc-44b8-90ac-cc2d0fafc3a9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2023-05-03T15:03:29Z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f50fd02e-f080-4d22-a43b-cdd78c4b6769</vt:lpwstr>
  </property>
  <property fmtid="{D5CDD505-2E9C-101B-9397-08002B2CF9AE}" pid="14" name="MSIP_Label_20773ee6-353b-4fb9-a59d-0b94c8c67bea_ContentBits">
    <vt:lpwstr>0</vt:lpwstr>
  </property>
</Properties>
</file>