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14BCEC" w14:textId="77777777" w:rsidR="00A519E2" w:rsidRPr="001E3C8E" w:rsidRDefault="00A519E2" w:rsidP="00A519E2">
      <w:pPr>
        <w:tabs>
          <w:tab w:val="left" w:pos="4665"/>
        </w:tabs>
        <w:rPr>
          <w:sz w:val="2"/>
          <w:lang w:val="es-419"/>
        </w:rPr>
      </w:pPr>
    </w:p>
    <w:p w14:paraId="69D3E0EB" w14:textId="77777777" w:rsidR="00A519E2" w:rsidRPr="001E3C8E" w:rsidRDefault="00A519E2" w:rsidP="00A519E2">
      <w:pPr>
        <w:pStyle w:val="Heading1"/>
        <w:spacing w:before="95"/>
        <w:ind w:left="697" w:right="1029"/>
        <w:jc w:val="center"/>
        <w:rPr>
          <w:lang w:val="es-419"/>
        </w:rPr>
      </w:pPr>
      <w:bookmarkStart w:id="0" w:name="_bookmark24"/>
      <w:bookmarkEnd w:id="0"/>
    </w:p>
    <w:p w14:paraId="44EB1256" w14:textId="77777777" w:rsidR="00A519E2" w:rsidRPr="001E3C8E" w:rsidRDefault="00A519E2" w:rsidP="00A519E2">
      <w:pPr>
        <w:pStyle w:val="Heading1"/>
        <w:spacing w:before="95"/>
        <w:ind w:left="697" w:right="1029"/>
        <w:jc w:val="center"/>
        <w:rPr>
          <w:lang w:val="es-419"/>
        </w:rPr>
      </w:pPr>
    </w:p>
    <w:p w14:paraId="17A08394" w14:textId="2246D2AC" w:rsidR="00A519E2" w:rsidRPr="001E3C8E" w:rsidRDefault="00A519E2" w:rsidP="00A519E2">
      <w:pPr>
        <w:pStyle w:val="Heading1"/>
        <w:spacing w:before="95"/>
        <w:ind w:left="697" w:right="1029"/>
        <w:jc w:val="center"/>
        <w:rPr>
          <w:lang w:val="es-419"/>
        </w:rPr>
      </w:pPr>
      <w:bookmarkStart w:id="1" w:name="_GoBack"/>
      <w:bookmarkEnd w:id="1"/>
      <w:r w:rsidRPr="001E3C8E">
        <w:rPr>
          <w:lang w:val="es-419"/>
        </w:rPr>
        <w:t>ANEXO II</w:t>
      </w:r>
      <w:r w:rsidR="00AC2449" w:rsidRPr="001E3C8E">
        <w:rPr>
          <w:lang w:val="es-419"/>
        </w:rPr>
        <w:t xml:space="preserve"> </w:t>
      </w:r>
      <w:r w:rsidR="00AC2449" w:rsidRPr="001E3C8E">
        <w:rPr>
          <w:caps w:val="0"/>
          <w:lang w:val="es-419"/>
        </w:rPr>
        <w:t>de la Norma</w:t>
      </w:r>
      <w:r w:rsidR="00AC2449" w:rsidRPr="001E3C8E">
        <w:rPr>
          <w:lang w:val="es-419"/>
        </w:rPr>
        <w:t xml:space="preserve"> ST.87</w:t>
      </w:r>
    </w:p>
    <w:p w14:paraId="03E47014" w14:textId="77777777" w:rsidR="00A519E2" w:rsidRPr="001E3C8E" w:rsidRDefault="00A519E2" w:rsidP="00A519E2">
      <w:pPr>
        <w:pStyle w:val="BodyText"/>
        <w:rPr>
          <w:b/>
          <w:sz w:val="22"/>
          <w:lang w:val="es-419"/>
        </w:rPr>
      </w:pPr>
    </w:p>
    <w:p w14:paraId="6DAC624A" w14:textId="77777777" w:rsidR="00A519E2" w:rsidRPr="001E3C8E" w:rsidRDefault="00A519E2" w:rsidP="00A519E2">
      <w:pPr>
        <w:pStyle w:val="BodyText"/>
        <w:spacing w:before="1"/>
        <w:ind w:left="698" w:right="1029"/>
        <w:jc w:val="center"/>
        <w:rPr>
          <w:lang w:val="es-419"/>
        </w:rPr>
      </w:pPr>
      <w:r w:rsidRPr="001E3C8E">
        <w:rPr>
          <w:lang w:val="es-419"/>
        </w:rPr>
        <w:t>DATOS COMPLEMENTARIOS DE LAS INCIDENCIAS</w:t>
      </w:r>
    </w:p>
    <w:p w14:paraId="0943A57A" w14:textId="77777777" w:rsidR="00A519E2" w:rsidRPr="001E3C8E" w:rsidRDefault="00A519E2" w:rsidP="00A519E2">
      <w:pPr>
        <w:spacing w:before="133"/>
        <w:ind w:left="2647" w:right="2985"/>
        <w:jc w:val="center"/>
        <w:rPr>
          <w:i/>
          <w:lang w:val="es-419"/>
        </w:rPr>
      </w:pPr>
      <w:r w:rsidRPr="001E3C8E">
        <w:rPr>
          <w:i/>
          <w:lang w:val="es-419"/>
        </w:rPr>
        <w:t>Aprobada por el Comité de Normas Técnicas de la OMPI (CWS) en su sexta sesión, el 19 de octubre de 2018</w:t>
      </w:r>
    </w:p>
    <w:p w14:paraId="032FDEB7" w14:textId="77777777" w:rsidR="00A519E2" w:rsidRPr="001E3C8E" w:rsidRDefault="00A519E2" w:rsidP="00A519E2">
      <w:pPr>
        <w:pStyle w:val="BodyText"/>
        <w:rPr>
          <w:sz w:val="18"/>
          <w:lang w:val="es-419"/>
        </w:rPr>
      </w:pPr>
    </w:p>
    <w:p w14:paraId="722AE558" w14:textId="5CC0A8D6" w:rsidR="00440125" w:rsidRPr="001E3C8E" w:rsidRDefault="001E3C8E" w:rsidP="001E3C8E">
      <w:pPr>
        <w:pStyle w:val="ListParagraph"/>
        <w:spacing w:after="220"/>
        <w:ind w:left="0"/>
        <w:jc w:val="both"/>
        <w:rPr>
          <w:szCs w:val="17"/>
          <w:lang w:val="es-419"/>
        </w:rPr>
      </w:pPr>
      <w:r>
        <w:rPr>
          <w:szCs w:val="17"/>
          <w:lang w:val="es-419"/>
        </w:rPr>
        <w:fldChar w:fldCharType="begin"/>
      </w:r>
      <w:r>
        <w:rPr>
          <w:szCs w:val="17"/>
          <w:lang w:val="es-419"/>
        </w:rPr>
        <w:instrText xml:space="preserve"> AUTONUM  </w:instrText>
      </w:r>
      <w:r>
        <w:rPr>
          <w:szCs w:val="17"/>
          <w:lang w:val="es-419"/>
        </w:rPr>
        <w:fldChar w:fldCharType="end"/>
      </w:r>
      <w:r>
        <w:rPr>
          <w:szCs w:val="17"/>
          <w:lang w:val="es-419"/>
        </w:rPr>
        <w:tab/>
      </w:r>
      <w:r w:rsidR="00A519E2" w:rsidRPr="001E3C8E">
        <w:rPr>
          <w:szCs w:val="17"/>
          <w:lang w:val="es-419"/>
        </w:rPr>
        <w:t>Cada código de incidencia relativa a la situación puede estar</w:t>
      </w:r>
      <w:r w:rsidR="00AC2449" w:rsidRPr="001E3C8E">
        <w:rPr>
          <w:szCs w:val="17"/>
          <w:lang w:val="es-419"/>
        </w:rPr>
        <w:t xml:space="preserve"> </w:t>
      </w:r>
      <w:r w:rsidR="00A519E2" w:rsidRPr="001E3C8E">
        <w:rPr>
          <w:szCs w:val="17"/>
          <w:lang w:val="es-419"/>
        </w:rPr>
        <w:t>acompañada</w:t>
      </w:r>
      <w:r w:rsidR="00AC2449" w:rsidRPr="001E3C8E">
        <w:rPr>
          <w:szCs w:val="17"/>
          <w:lang w:val="es-419"/>
        </w:rPr>
        <w:t xml:space="preserve"> </w:t>
      </w:r>
      <w:r w:rsidR="00A519E2" w:rsidRPr="001E3C8E">
        <w:rPr>
          <w:szCs w:val="17"/>
          <w:lang w:val="es-419"/>
        </w:rPr>
        <w:t>de</w:t>
      </w:r>
      <w:r w:rsidR="00AC2449" w:rsidRPr="001E3C8E">
        <w:rPr>
          <w:szCs w:val="17"/>
          <w:lang w:val="es-419"/>
        </w:rPr>
        <w:t xml:space="preserve"> </w:t>
      </w:r>
      <w:r w:rsidR="00A519E2" w:rsidRPr="001E3C8E">
        <w:rPr>
          <w:szCs w:val="17"/>
          <w:lang w:val="es-419"/>
        </w:rPr>
        <w:t>datos</w:t>
      </w:r>
      <w:r w:rsidR="00AC2449" w:rsidRPr="001E3C8E">
        <w:rPr>
          <w:szCs w:val="17"/>
          <w:lang w:val="es-419"/>
        </w:rPr>
        <w:t xml:space="preserve"> </w:t>
      </w:r>
      <w:r w:rsidR="00A519E2" w:rsidRPr="001E3C8E">
        <w:rPr>
          <w:szCs w:val="17"/>
          <w:lang w:val="es-419"/>
        </w:rPr>
        <w:t>complementarios</w:t>
      </w:r>
      <w:r w:rsidR="00AC2449" w:rsidRPr="001E3C8E">
        <w:rPr>
          <w:szCs w:val="17"/>
          <w:lang w:val="es-419"/>
        </w:rPr>
        <w:t xml:space="preserve"> </w:t>
      </w:r>
      <w:r w:rsidR="00A519E2" w:rsidRPr="001E3C8E">
        <w:rPr>
          <w:szCs w:val="17"/>
          <w:lang w:val="es-419"/>
        </w:rPr>
        <w:t>de</w:t>
      </w:r>
      <w:r w:rsidR="00AC2449" w:rsidRPr="001E3C8E">
        <w:rPr>
          <w:szCs w:val="17"/>
          <w:lang w:val="es-419"/>
        </w:rPr>
        <w:t xml:space="preserve"> </w:t>
      </w:r>
      <w:r w:rsidR="00A519E2" w:rsidRPr="001E3C8E">
        <w:rPr>
          <w:szCs w:val="17"/>
          <w:lang w:val="es-419"/>
        </w:rPr>
        <w:t>la incidencia. Existen datos complementarios específicos de incidencias de una categoría en particular y datos complementarios comunes a todas las incidencias. Los datos complementarios comunes incluyen 1) el país o región efectivo, 2) el número de ejemplar del boletín,</w:t>
      </w:r>
      <w:r w:rsidR="00A519E2" w:rsidRPr="00380724">
        <w:rPr>
          <w:strike/>
          <w:color w:val="FFFFFF"/>
          <w:szCs w:val="17"/>
          <w:shd w:val="clear" w:color="auto" w:fill="800080"/>
          <w:lang w:val="es-419"/>
        </w:rPr>
        <w:t xml:space="preserve"> y</w:t>
      </w:r>
      <w:r w:rsidR="00A519E2" w:rsidRPr="001E3C8E">
        <w:rPr>
          <w:szCs w:val="17"/>
          <w:lang w:val="es-419"/>
        </w:rPr>
        <w:t xml:space="preserve"> 3) observaciones (es decir, texto libre)</w:t>
      </w:r>
      <w:r w:rsidR="00440125" w:rsidRPr="00380724">
        <w:rPr>
          <w:color w:val="000000"/>
          <w:szCs w:val="17"/>
          <w:u w:val="single"/>
          <w:shd w:val="clear" w:color="auto" w:fill="FFFF00"/>
          <w:lang w:val="es-419"/>
        </w:rPr>
        <w:t>, 4) la fecha de la incidencia anterior pertinente y 5) la norma pertinente</w:t>
      </w:r>
      <w:r w:rsidR="00A519E2" w:rsidRPr="001E3C8E">
        <w:rPr>
          <w:szCs w:val="17"/>
          <w:lang w:val="es-419"/>
        </w:rPr>
        <w:t>. El “país o región efectivo” es el país o la región en la que la incidencia tiene efectos jurídicos, algo particularmente pertinente para las OPI regionales en las que el efecto de una incidencia, como la suspensión por impago de tasas de renovación, solo afecta a algunos de los países donde el derecho de PI está activo. El “número de ejemplar del boletín” es el ejemplar del boletín nacional/regional en el que se han publicado las particularidades de la incidencia nacional/regional/internacional. Las OPI pueden proporcionar en la entrada “observaciones datos adicionales conexos no especificados.</w:t>
      </w:r>
      <w:r w:rsidR="00955B66" w:rsidRPr="00586EAA">
        <w:rPr>
          <w:szCs w:val="17"/>
          <w:lang w:val="es-419"/>
        </w:rPr>
        <w:t xml:space="preserve"> </w:t>
      </w:r>
      <w:r w:rsidR="00955B66" w:rsidRPr="001E3C8E">
        <w:rPr>
          <w:szCs w:val="17"/>
          <w:lang w:val="es-419"/>
        </w:rPr>
        <w:t>La “fecha de la incidencia anterior pertinente” es la fecha de una incidencia anterior que es pertinente para la incidencia en curso, como el comienzo de un plazo de pago de tasas que ha vencido. La “norma pertinente” es una norma, reglamento, ley u otro principio específico de la Oficina que se ha aplicado para llegar al resultado de la incidencia.</w:t>
      </w:r>
    </w:p>
    <w:p w14:paraId="761AE1DA" w14:textId="77777777" w:rsidR="00440125" w:rsidRPr="001E3C8E" w:rsidRDefault="00440125" w:rsidP="00440125">
      <w:pPr>
        <w:pStyle w:val="ListParagraph"/>
        <w:spacing w:after="220"/>
        <w:ind w:left="0"/>
        <w:jc w:val="both"/>
        <w:rPr>
          <w:szCs w:val="17"/>
          <w:lang w:val="es-419"/>
        </w:rPr>
      </w:pPr>
    </w:p>
    <w:p w14:paraId="5E7FB818" w14:textId="4354ED72" w:rsidR="00A519E2" w:rsidRPr="00380724" w:rsidRDefault="001E3C8E" w:rsidP="00380724">
      <w:pPr>
        <w:pStyle w:val="ListParagraph"/>
        <w:shd w:val="clear" w:color="auto" w:fill="FFFF00"/>
        <w:spacing w:after="220"/>
        <w:ind w:left="0"/>
        <w:jc w:val="both"/>
        <w:rPr>
          <w:color w:val="000000"/>
          <w:szCs w:val="17"/>
          <w:u w:val="single"/>
          <w:lang w:val="es-419"/>
        </w:rPr>
      </w:pPr>
      <w:r>
        <w:rPr>
          <w:szCs w:val="17"/>
          <w:lang w:val="es-419"/>
        </w:rPr>
        <w:fldChar w:fldCharType="begin"/>
      </w:r>
      <w:r>
        <w:rPr>
          <w:szCs w:val="17"/>
          <w:lang w:val="es-419"/>
        </w:rPr>
        <w:instrText xml:space="preserve"> AUTONUM  </w:instrText>
      </w:r>
      <w:r>
        <w:rPr>
          <w:szCs w:val="17"/>
          <w:lang w:val="es-419"/>
        </w:rPr>
        <w:fldChar w:fldCharType="end"/>
      </w:r>
      <w:r>
        <w:rPr>
          <w:szCs w:val="17"/>
          <w:lang w:val="es-419"/>
        </w:rPr>
        <w:tab/>
      </w:r>
      <w:r w:rsidR="00440125" w:rsidRPr="00380724">
        <w:rPr>
          <w:color w:val="000000"/>
          <w:szCs w:val="17"/>
          <w:u w:val="single"/>
          <w:lang w:val="es-419"/>
        </w:rPr>
        <w:t>En el cuadro que figura a continuación se indican los campos de datos complementarios que pueden utilizarse en las diferentes categorías. En la primera fila se indican los elementos comunes que pueden utilizarse en cualquier categoría y, en las filas subsiguientes, los elementos de datos específicos de cada categoría. Téngase en cuenta que los elementos de datos complementarios indicados en la presente Norma son descripciones generales de los tipos de datos que pueden facilitarse. Los formatos particulares y los valores permitidos para los datos complementarios se definen en las normas de representación de datos, como la Norma ST.96 de la OMPI para el lenguaje extensible de marcado (XML).</w:t>
      </w:r>
    </w:p>
    <w:p w14:paraId="64C6519A" w14:textId="77777777" w:rsidR="00A519E2" w:rsidRPr="001E3C8E" w:rsidRDefault="00A519E2" w:rsidP="00A519E2">
      <w:pPr>
        <w:pStyle w:val="BodyText"/>
        <w:spacing w:before="4"/>
        <w:rPr>
          <w:szCs w:val="17"/>
          <w:lang w:val="es-419"/>
        </w:rPr>
      </w:pPr>
    </w:p>
    <w:tbl>
      <w:tblPr>
        <w:tblW w:w="94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380724" w14:paraId="4C50D6E1" w14:textId="77777777" w:rsidTr="00380724">
        <w:trPr>
          <w:trHeight w:val="630"/>
        </w:trPr>
        <w:tc>
          <w:tcPr>
            <w:tcW w:w="1102" w:type="dxa"/>
            <w:tcBorders>
              <w:bottom w:val="single" w:sz="4" w:space="0" w:color="000000"/>
            </w:tcBorders>
          </w:tcPr>
          <w:p w14:paraId="27356C78" w14:textId="77777777" w:rsidR="00A519E2" w:rsidRPr="001E3C8E" w:rsidRDefault="00A519E2" w:rsidP="003A4521">
            <w:pPr>
              <w:pStyle w:val="TableParagraph"/>
              <w:spacing w:before="116"/>
              <w:ind w:left="107" w:right="134"/>
              <w:rPr>
                <w:b/>
                <w:sz w:val="17"/>
                <w:szCs w:val="17"/>
                <w:lang w:val="es-419"/>
              </w:rPr>
            </w:pPr>
            <w:r w:rsidRPr="001E3C8E">
              <w:rPr>
                <w:b/>
                <w:sz w:val="17"/>
                <w:szCs w:val="17"/>
                <w:lang w:val="es-419"/>
              </w:rPr>
              <w:t>Código de categoría</w:t>
            </w:r>
          </w:p>
        </w:tc>
        <w:tc>
          <w:tcPr>
            <w:tcW w:w="1587" w:type="dxa"/>
            <w:tcBorders>
              <w:bottom w:val="single" w:sz="4" w:space="0" w:color="000000"/>
            </w:tcBorders>
          </w:tcPr>
          <w:p w14:paraId="478F042C" w14:textId="77777777" w:rsidR="00A519E2" w:rsidRPr="001E3C8E" w:rsidRDefault="00A519E2" w:rsidP="003A4521">
            <w:pPr>
              <w:pStyle w:val="TableParagraph"/>
              <w:spacing w:before="116"/>
              <w:ind w:left="107" w:right="552"/>
              <w:rPr>
                <w:b/>
                <w:sz w:val="17"/>
                <w:szCs w:val="17"/>
                <w:lang w:val="es-419"/>
              </w:rPr>
            </w:pPr>
            <w:r w:rsidRPr="001E3C8E">
              <w:rPr>
                <w:b/>
                <w:sz w:val="17"/>
                <w:szCs w:val="17"/>
                <w:lang w:val="es-419"/>
              </w:rPr>
              <w:t>Título de la categoría</w:t>
            </w:r>
          </w:p>
        </w:tc>
        <w:tc>
          <w:tcPr>
            <w:tcW w:w="3800" w:type="dxa"/>
            <w:tcBorders>
              <w:bottom w:val="single" w:sz="4" w:space="0" w:color="000000"/>
            </w:tcBorders>
          </w:tcPr>
          <w:p w14:paraId="549FD7E3" w14:textId="77777777" w:rsidR="00A519E2" w:rsidRPr="001E3C8E" w:rsidRDefault="00A519E2" w:rsidP="003A4521">
            <w:pPr>
              <w:pStyle w:val="TableParagraph"/>
              <w:spacing w:before="116"/>
              <w:ind w:left="109"/>
              <w:rPr>
                <w:b/>
                <w:sz w:val="17"/>
                <w:szCs w:val="17"/>
                <w:lang w:val="es-419"/>
              </w:rPr>
            </w:pPr>
            <w:r w:rsidRPr="001E3C8E">
              <w:rPr>
                <w:b/>
                <w:sz w:val="17"/>
                <w:szCs w:val="17"/>
                <w:lang w:val="es-419"/>
              </w:rPr>
              <w:t>Descripción de la categoría</w:t>
            </w:r>
          </w:p>
        </w:tc>
        <w:tc>
          <w:tcPr>
            <w:tcW w:w="2977" w:type="dxa"/>
            <w:tcBorders>
              <w:bottom w:val="single" w:sz="4" w:space="0" w:color="000000"/>
            </w:tcBorders>
          </w:tcPr>
          <w:p w14:paraId="1329F962" w14:textId="77777777" w:rsidR="00A519E2" w:rsidRPr="001E3C8E" w:rsidRDefault="00A519E2" w:rsidP="003A4521">
            <w:pPr>
              <w:pStyle w:val="TableParagraph"/>
              <w:spacing w:before="116"/>
              <w:ind w:left="106" w:right="384"/>
              <w:rPr>
                <w:b/>
                <w:sz w:val="17"/>
                <w:szCs w:val="17"/>
                <w:lang w:val="es-419"/>
              </w:rPr>
            </w:pPr>
            <w:r w:rsidRPr="001E3C8E">
              <w:rPr>
                <w:b/>
                <w:sz w:val="17"/>
                <w:szCs w:val="17"/>
                <w:lang w:val="es-419"/>
              </w:rPr>
              <w:t>Datos complementarios de las incidencias</w:t>
            </w:r>
          </w:p>
        </w:tc>
      </w:tr>
      <w:tr w:rsidR="006E54AC" w:rsidRPr="00380724" w14:paraId="2084F7DF" w14:textId="77777777" w:rsidTr="00380724">
        <w:trPr>
          <w:trHeight w:val="2012"/>
        </w:trPr>
        <w:tc>
          <w:tcPr>
            <w:tcW w:w="1102" w:type="dxa"/>
            <w:shd w:val="clear" w:color="auto" w:fill="FFFF00"/>
          </w:tcPr>
          <w:p w14:paraId="44EE0ACA" w14:textId="2825F4C3" w:rsidR="00440125" w:rsidRPr="00586EAA" w:rsidRDefault="00440125" w:rsidP="003A4521">
            <w:pPr>
              <w:pStyle w:val="TableParagraph"/>
              <w:spacing w:before="116"/>
              <w:ind w:left="107"/>
              <w:rPr>
                <w:sz w:val="17"/>
                <w:szCs w:val="17"/>
                <w:lang w:val="es-419"/>
              </w:rPr>
            </w:pPr>
            <w:r w:rsidRPr="00380724">
              <w:rPr>
                <w:color w:val="000000"/>
                <w:sz w:val="17"/>
                <w:szCs w:val="17"/>
                <w:u w:val="single"/>
                <w:lang w:val="es-419"/>
              </w:rPr>
              <w:t>N/A</w:t>
            </w:r>
          </w:p>
        </w:tc>
        <w:tc>
          <w:tcPr>
            <w:tcW w:w="1587" w:type="dxa"/>
            <w:shd w:val="clear" w:color="auto" w:fill="FFFF00"/>
          </w:tcPr>
          <w:p w14:paraId="7B20BAA0" w14:textId="4E7F2938" w:rsidR="00440125" w:rsidRPr="00586EAA" w:rsidRDefault="00440125" w:rsidP="003A4521">
            <w:pPr>
              <w:pStyle w:val="TableParagraph"/>
              <w:spacing w:before="116"/>
              <w:ind w:left="107" w:right="221"/>
              <w:rPr>
                <w:sz w:val="17"/>
                <w:szCs w:val="17"/>
                <w:lang w:val="es-419"/>
              </w:rPr>
            </w:pPr>
            <w:r w:rsidRPr="00380724">
              <w:rPr>
                <w:color w:val="000000"/>
                <w:sz w:val="17"/>
                <w:szCs w:val="17"/>
                <w:u w:val="single"/>
                <w:lang w:val="es-419"/>
              </w:rPr>
              <w:t>Todas las categorías</w:t>
            </w:r>
          </w:p>
        </w:tc>
        <w:tc>
          <w:tcPr>
            <w:tcW w:w="3800" w:type="dxa"/>
            <w:shd w:val="clear" w:color="auto" w:fill="FFFF00"/>
          </w:tcPr>
          <w:p w14:paraId="31A484C3" w14:textId="043212BB" w:rsidR="00440125" w:rsidRPr="001E3C8E" w:rsidRDefault="00440125" w:rsidP="003A4521">
            <w:pPr>
              <w:pStyle w:val="TableParagraph"/>
              <w:spacing w:before="116"/>
              <w:ind w:left="109" w:right="96"/>
              <w:rPr>
                <w:sz w:val="17"/>
                <w:szCs w:val="17"/>
                <w:lang w:val="es-419"/>
              </w:rPr>
            </w:pPr>
            <w:r w:rsidRPr="008027DB">
              <w:rPr>
                <w:color w:val="000000"/>
                <w:sz w:val="17"/>
                <w:szCs w:val="17"/>
                <w:highlight w:val="yellow"/>
                <w:u w:val="single"/>
                <w:shd w:val="clear" w:color="auto" w:fill="FFFFFF"/>
                <w:lang w:val="es-419"/>
              </w:rPr>
              <w:t>Se muestran los elementos de datos comunes que pueden utilizarse en cualquier categoría.</w:t>
            </w:r>
          </w:p>
        </w:tc>
        <w:tc>
          <w:tcPr>
            <w:tcW w:w="2977" w:type="dxa"/>
            <w:shd w:val="clear" w:color="auto" w:fill="FFFF00"/>
          </w:tcPr>
          <w:p w14:paraId="68CC8ED0" w14:textId="77777777" w:rsidR="00440125" w:rsidRPr="00380724" w:rsidRDefault="00440125" w:rsidP="001E3C8E">
            <w:pPr>
              <w:pStyle w:val="TableParagraph"/>
              <w:numPr>
                <w:ilvl w:val="0"/>
                <w:numId w:val="23"/>
              </w:numPr>
              <w:tabs>
                <w:tab w:val="left" w:pos="565"/>
                <w:tab w:val="left" w:pos="566"/>
              </w:tabs>
              <w:spacing w:before="118"/>
              <w:rPr>
                <w:color w:val="000000"/>
                <w:sz w:val="17"/>
                <w:szCs w:val="17"/>
                <w:u w:val="single"/>
                <w:lang w:val="es-419"/>
              </w:rPr>
            </w:pPr>
            <w:r w:rsidRPr="00380724">
              <w:rPr>
                <w:color w:val="000000"/>
                <w:sz w:val="17"/>
                <w:szCs w:val="17"/>
                <w:u w:val="single"/>
                <w:lang w:val="es-419"/>
              </w:rPr>
              <w:t>País o región</w:t>
            </w:r>
            <w:r w:rsidRPr="00380724">
              <w:rPr>
                <w:color w:val="000000"/>
                <w:spacing w:val="-3"/>
                <w:sz w:val="17"/>
                <w:szCs w:val="17"/>
                <w:u w:val="single"/>
                <w:lang w:val="es-419"/>
              </w:rPr>
              <w:t xml:space="preserve"> </w:t>
            </w:r>
            <w:r w:rsidRPr="00380724">
              <w:rPr>
                <w:color w:val="000000"/>
                <w:sz w:val="17"/>
                <w:szCs w:val="17"/>
                <w:u w:val="single"/>
                <w:lang w:val="es-419"/>
              </w:rPr>
              <w:t>efectivo</w:t>
            </w:r>
          </w:p>
          <w:p w14:paraId="428E5607" w14:textId="77777777" w:rsidR="00440125" w:rsidRPr="00380724" w:rsidRDefault="00440125" w:rsidP="001E3C8E">
            <w:pPr>
              <w:pStyle w:val="TableParagraph"/>
              <w:numPr>
                <w:ilvl w:val="0"/>
                <w:numId w:val="23"/>
              </w:numPr>
              <w:tabs>
                <w:tab w:val="left" w:pos="565"/>
                <w:tab w:val="left" w:pos="566"/>
              </w:tabs>
              <w:spacing w:before="118"/>
              <w:rPr>
                <w:color w:val="000000"/>
                <w:sz w:val="17"/>
                <w:szCs w:val="17"/>
                <w:u w:val="single"/>
                <w:lang w:val="es-419"/>
              </w:rPr>
            </w:pPr>
            <w:r w:rsidRPr="00380724">
              <w:rPr>
                <w:color w:val="000000"/>
                <w:sz w:val="17"/>
                <w:szCs w:val="17"/>
                <w:u w:val="single"/>
                <w:lang w:val="es-419"/>
              </w:rPr>
              <w:t>Número de ejemplar</w:t>
            </w:r>
            <w:r w:rsidRPr="00380724">
              <w:rPr>
                <w:color w:val="000000"/>
                <w:spacing w:val="-14"/>
                <w:sz w:val="17"/>
                <w:szCs w:val="17"/>
                <w:u w:val="single"/>
                <w:lang w:val="es-419"/>
              </w:rPr>
              <w:t xml:space="preserve"> </w:t>
            </w:r>
            <w:r w:rsidRPr="00380724">
              <w:rPr>
                <w:color w:val="000000"/>
                <w:sz w:val="17"/>
                <w:szCs w:val="17"/>
                <w:u w:val="single"/>
                <w:lang w:val="es-419"/>
              </w:rPr>
              <w:t>del boletín</w:t>
            </w:r>
          </w:p>
          <w:p w14:paraId="7C29E0D0" w14:textId="698719BD" w:rsidR="00440125" w:rsidRPr="00380724" w:rsidRDefault="00440125" w:rsidP="001E3C8E">
            <w:pPr>
              <w:pStyle w:val="TableParagraph"/>
              <w:numPr>
                <w:ilvl w:val="0"/>
                <w:numId w:val="23"/>
              </w:numPr>
              <w:tabs>
                <w:tab w:val="left" w:pos="565"/>
                <w:tab w:val="left" w:pos="566"/>
              </w:tabs>
              <w:spacing w:before="118"/>
              <w:rPr>
                <w:color w:val="000000"/>
                <w:sz w:val="17"/>
                <w:szCs w:val="17"/>
                <w:u w:val="single"/>
                <w:lang w:val="es-419"/>
              </w:rPr>
            </w:pPr>
            <w:r w:rsidRPr="00380724">
              <w:rPr>
                <w:color w:val="000000"/>
                <w:sz w:val="17"/>
                <w:szCs w:val="17"/>
                <w:u w:val="single"/>
                <w:lang w:val="es-419"/>
              </w:rPr>
              <w:t>Observaciones (texto</w:t>
            </w:r>
            <w:r w:rsidRPr="00380724">
              <w:rPr>
                <w:color w:val="000000"/>
                <w:spacing w:val="-4"/>
                <w:sz w:val="17"/>
                <w:szCs w:val="17"/>
                <w:u w:val="single"/>
                <w:lang w:val="es-419"/>
              </w:rPr>
              <w:t xml:space="preserve"> </w:t>
            </w:r>
            <w:r w:rsidRPr="00380724">
              <w:rPr>
                <w:color w:val="000000"/>
                <w:sz w:val="17"/>
                <w:szCs w:val="17"/>
                <w:u w:val="single"/>
                <w:lang w:val="es-419"/>
              </w:rPr>
              <w:t>libre)</w:t>
            </w:r>
          </w:p>
          <w:p w14:paraId="7EF367A2" w14:textId="77777777" w:rsidR="00440125" w:rsidRPr="00380724" w:rsidRDefault="00440125" w:rsidP="001E3C8E">
            <w:pPr>
              <w:pStyle w:val="TableParagraph"/>
              <w:numPr>
                <w:ilvl w:val="0"/>
                <w:numId w:val="23"/>
              </w:numPr>
              <w:tabs>
                <w:tab w:val="left" w:pos="565"/>
                <w:tab w:val="left" w:pos="566"/>
              </w:tabs>
              <w:spacing w:before="118"/>
              <w:rPr>
                <w:color w:val="000000"/>
                <w:sz w:val="17"/>
                <w:szCs w:val="17"/>
                <w:u w:val="single"/>
                <w:lang w:val="es-419"/>
              </w:rPr>
            </w:pPr>
            <w:r w:rsidRPr="00380724">
              <w:rPr>
                <w:color w:val="000000"/>
                <w:sz w:val="17"/>
                <w:szCs w:val="17"/>
                <w:u w:val="single"/>
                <w:lang w:val="es-419"/>
              </w:rPr>
              <w:t>Fecha de la incidencia anterior</w:t>
            </w:r>
          </w:p>
          <w:p w14:paraId="0F85F141" w14:textId="430A8643" w:rsidR="00440125" w:rsidRPr="00586EAA" w:rsidRDefault="00440125" w:rsidP="001E3C8E">
            <w:pPr>
              <w:pStyle w:val="TableParagraph"/>
              <w:numPr>
                <w:ilvl w:val="0"/>
                <w:numId w:val="23"/>
              </w:numPr>
              <w:tabs>
                <w:tab w:val="left" w:pos="565"/>
                <w:tab w:val="left" w:pos="566"/>
              </w:tabs>
              <w:spacing w:before="118"/>
              <w:rPr>
                <w:sz w:val="17"/>
                <w:szCs w:val="17"/>
                <w:lang w:val="es-419"/>
              </w:rPr>
            </w:pPr>
            <w:r w:rsidRPr="00380724">
              <w:rPr>
                <w:color w:val="000000"/>
                <w:sz w:val="17"/>
                <w:szCs w:val="17"/>
                <w:u w:val="single"/>
                <w:lang w:val="es-419"/>
              </w:rPr>
              <w:t>Norma pertinente (por ejemplo, número de la norma)</w:t>
            </w:r>
          </w:p>
        </w:tc>
      </w:tr>
      <w:tr w:rsidR="006E54AC" w:rsidRPr="00586EAA" w14:paraId="580839B7" w14:textId="77777777" w:rsidTr="00A519E2">
        <w:trPr>
          <w:trHeight w:val="4656"/>
        </w:trPr>
        <w:tc>
          <w:tcPr>
            <w:tcW w:w="1102" w:type="dxa"/>
          </w:tcPr>
          <w:p w14:paraId="54504B01" w14:textId="3AAF04CC" w:rsidR="00A519E2" w:rsidRPr="001E3C8E" w:rsidRDefault="00A519E2" w:rsidP="003A4521">
            <w:pPr>
              <w:pStyle w:val="TableParagraph"/>
              <w:spacing w:before="116"/>
              <w:ind w:left="107"/>
              <w:rPr>
                <w:sz w:val="17"/>
                <w:szCs w:val="17"/>
                <w:lang w:val="es-419"/>
              </w:rPr>
            </w:pPr>
            <w:r w:rsidRPr="001E3C8E">
              <w:rPr>
                <w:sz w:val="17"/>
                <w:szCs w:val="17"/>
                <w:lang w:val="es-419"/>
              </w:rPr>
              <w:lastRenderedPageBreak/>
              <w:t>A</w:t>
            </w:r>
          </w:p>
        </w:tc>
        <w:tc>
          <w:tcPr>
            <w:tcW w:w="1587" w:type="dxa"/>
          </w:tcPr>
          <w:p w14:paraId="275A5A54" w14:textId="77777777" w:rsidR="00A519E2" w:rsidRPr="001E3C8E" w:rsidRDefault="00A519E2" w:rsidP="003A4521">
            <w:pPr>
              <w:pStyle w:val="TableParagraph"/>
              <w:spacing w:before="116"/>
              <w:ind w:left="107" w:right="221"/>
              <w:rPr>
                <w:sz w:val="17"/>
                <w:szCs w:val="17"/>
                <w:lang w:val="es-419"/>
              </w:rPr>
            </w:pPr>
            <w:r w:rsidRPr="001E3C8E">
              <w:rPr>
                <w:sz w:val="17"/>
                <w:szCs w:val="17"/>
                <w:lang w:val="es-419"/>
              </w:rPr>
              <w:t>Presentación de solicitud</w:t>
            </w:r>
          </w:p>
        </w:tc>
        <w:tc>
          <w:tcPr>
            <w:tcW w:w="3800" w:type="dxa"/>
          </w:tcPr>
          <w:p w14:paraId="504810BF" w14:textId="77777777" w:rsidR="00A519E2" w:rsidRPr="001E3C8E" w:rsidRDefault="00A519E2" w:rsidP="003A4521">
            <w:pPr>
              <w:pStyle w:val="TableParagraph"/>
              <w:spacing w:before="116"/>
              <w:ind w:left="109" w:right="96"/>
              <w:rPr>
                <w:sz w:val="17"/>
                <w:szCs w:val="17"/>
                <w:lang w:val="es-419"/>
              </w:rPr>
            </w:pPr>
            <w:r w:rsidRPr="001E3C8E">
              <w:rPr>
                <w:sz w:val="17"/>
                <w:szCs w:val="17"/>
                <w:lang w:val="es-419"/>
              </w:rPr>
              <w:t>Esta categoría se compone de un grupo de incidencias relacionadas con la presentación de una solicitud. Incluye, por ejemplo, la recepción en una OPI nacional o regional, o en la Oficina Internacional de la Organización Mundial de la Propiedad Intelectual de una solicitud para el registro de un dibujo o modelo industrial, así como cualquier indicación, elemento y documentación adicional y/o tasas necesarias para obtener una fecha de presentación en virtud de la legislación o convenio nacional o regional, o del Arreglo de La Haya, según proceda. Esta categoría también incluye incidencias relacionadas con la presentación de una solicitud divisional, solicitud de continuación, solicitud de continuación en parte o solicitud de</w:t>
            </w:r>
            <w:r w:rsidRPr="001E3C8E">
              <w:rPr>
                <w:spacing w:val="-26"/>
                <w:sz w:val="17"/>
                <w:szCs w:val="17"/>
                <w:lang w:val="es-419"/>
              </w:rPr>
              <w:t xml:space="preserve"> </w:t>
            </w:r>
            <w:r w:rsidRPr="001E3C8E">
              <w:rPr>
                <w:sz w:val="17"/>
                <w:szCs w:val="17"/>
                <w:lang w:val="es-419"/>
              </w:rPr>
              <w:t>conversión.</w:t>
            </w:r>
          </w:p>
        </w:tc>
        <w:tc>
          <w:tcPr>
            <w:tcW w:w="2977" w:type="dxa"/>
          </w:tcPr>
          <w:p w14:paraId="77B74D1E" w14:textId="5CB0052F" w:rsidR="00A519E2" w:rsidRPr="00380724" w:rsidRDefault="00A519E2" w:rsidP="00380724">
            <w:pPr>
              <w:pStyle w:val="TableParagraph"/>
              <w:numPr>
                <w:ilvl w:val="0"/>
                <w:numId w:val="26"/>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4E168104" w14:textId="77777777" w:rsidR="00A519E2" w:rsidRPr="001E3C8E" w:rsidRDefault="00A519E2" w:rsidP="003A4521">
            <w:pPr>
              <w:pStyle w:val="TableParagraph"/>
              <w:spacing w:before="3"/>
              <w:rPr>
                <w:sz w:val="17"/>
                <w:szCs w:val="17"/>
                <w:lang w:val="es-419"/>
              </w:rPr>
            </w:pPr>
          </w:p>
          <w:p w14:paraId="50605FE0" w14:textId="423F68D3" w:rsidR="00A519E2" w:rsidRPr="00380724" w:rsidRDefault="00A519E2" w:rsidP="00380724">
            <w:pPr>
              <w:pStyle w:val="TableParagraph"/>
              <w:numPr>
                <w:ilvl w:val="0"/>
                <w:numId w:val="26"/>
              </w:numPr>
              <w:shd w:val="clear" w:color="auto" w:fill="800080"/>
              <w:tabs>
                <w:tab w:val="left" w:pos="565"/>
                <w:tab w:val="left" w:pos="566"/>
              </w:tabs>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1C4B0405" w14:textId="77777777" w:rsidR="00A519E2" w:rsidRPr="001E3C8E" w:rsidRDefault="00A519E2" w:rsidP="003A4521">
            <w:pPr>
              <w:pStyle w:val="TableParagraph"/>
              <w:spacing w:before="6"/>
              <w:rPr>
                <w:sz w:val="17"/>
                <w:szCs w:val="17"/>
                <w:lang w:val="es-419"/>
              </w:rPr>
            </w:pPr>
          </w:p>
          <w:p w14:paraId="04E60006" w14:textId="10CBF95B" w:rsidR="00A519E2" w:rsidRPr="00380724" w:rsidRDefault="00A519E2" w:rsidP="00380724">
            <w:pPr>
              <w:pStyle w:val="TableParagraph"/>
              <w:numPr>
                <w:ilvl w:val="0"/>
                <w:numId w:val="26"/>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069B8F3F" w14:textId="77777777" w:rsidR="00A519E2" w:rsidRPr="001E3C8E" w:rsidRDefault="00A519E2" w:rsidP="003A4521">
            <w:pPr>
              <w:pStyle w:val="TableParagraph"/>
              <w:spacing w:before="3"/>
              <w:rPr>
                <w:sz w:val="17"/>
                <w:szCs w:val="17"/>
                <w:lang w:val="es-419"/>
              </w:rPr>
            </w:pPr>
          </w:p>
          <w:p w14:paraId="18D305AF" w14:textId="77777777" w:rsidR="00A519E2" w:rsidRPr="001E3C8E" w:rsidRDefault="00A519E2" w:rsidP="00440125">
            <w:pPr>
              <w:pStyle w:val="TableParagraph"/>
              <w:numPr>
                <w:ilvl w:val="0"/>
                <w:numId w:val="26"/>
              </w:numPr>
              <w:tabs>
                <w:tab w:val="left" w:pos="565"/>
                <w:tab w:val="left" w:pos="566"/>
              </w:tabs>
              <w:spacing w:line="242" w:lineRule="auto"/>
              <w:ind w:right="202"/>
              <w:rPr>
                <w:sz w:val="17"/>
                <w:szCs w:val="17"/>
                <w:lang w:val="es-419"/>
              </w:rPr>
            </w:pPr>
            <w:r w:rsidRPr="001E3C8E">
              <w:rPr>
                <w:sz w:val="17"/>
                <w:szCs w:val="17"/>
                <w:lang w:val="es-419"/>
              </w:rPr>
              <w:t>Identificación de</w:t>
            </w:r>
            <w:r w:rsidRPr="001E3C8E">
              <w:rPr>
                <w:spacing w:val="-16"/>
                <w:sz w:val="17"/>
                <w:szCs w:val="17"/>
                <w:lang w:val="es-419"/>
              </w:rPr>
              <w:t xml:space="preserve"> </w:t>
            </w:r>
            <w:r w:rsidRPr="001E3C8E">
              <w:rPr>
                <w:sz w:val="17"/>
                <w:szCs w:val="17"/>
                <w:lang w:val="es-419"/>
              </w:rPr>
              <w:t>documentos conexos (por ejemplo, ID de documento padre)</w:t>
            </w:r>
          </w:p>
          <w:p w14:paraId="728DBAFA" w14:textId="77777777" w:rsidR="00A519E2" w:rsidRPr="001E3C8E" w:rsidRDefault="00A519E2" w:rsidP="003A4521">
            <w:pPr>
              <w:pStyle w:val="TableParagraph"/>
              <w:rPr>
                <w:sz w:val="17"/>
                <w:szCs w:val="17"/>
                <w:lang w:val="es-419"/>
              </w:rPr>
            </w:pPr>
          </w:p>
          <w:p w14:paraId="424AEFB2" w14:textId="77777777" w:rsidR="00A519E2" w:rsidRPr="001E3C8E" w:rsidRDefault="00A519E2" w:rsidP="00440125">
            <w:pPr>
              <w:pStyle w:val="TableParagraph"/>
              <w:numPr>
                <w:ilvl w:val="0"/>
                <w:numId w:val="26"/>
              </w:numPr>
              <w:tabs>
                <w:tab w:val="left" w:pos="565"/>
                <w:tab w:val="left" w:pos="566"/>
              </w:tabs>
              <w:ind w:hanging="426"/>
              <w:rPr>
                <w:sz w:val="17"/>
                <w:szCs w:val="17"/>
                <w:lang w:val="es-419"/>
              </w:rPr>
            </w:pPr>
            <w:r w:rsidRPr="001E3C8E">
              <w:rPr>
                <w:sz w:val="17"/>
                <w:szCs w:val="17"/>
                <w:lang w:val="es-419"/>
              </w:rPr>
              <w:t>Fecha de</w:t>
            </w:r>
            <w:r w:rsidRPr="001E3C8E">
              <w:rPr>
                <w:spacing w:val="-3"/>
                <w:sz w:val="17"/>
                <w:szCs w:val="17"/>
                <w:lang w:val="es-419"/>
              </w:rPr>
              <w:t xml:space="preserve"> </w:t>
            </w:r>
            <w:r w:rsidRPr="001E3C8E">
              <w:rPr>
                <w:sz w:val="17"/>
                <w:szCs w:val="17"/>
                <w:lang w:val="es-419"/>
              </w:rPr>
              <w:t>prioridad</w:t>
            </w:r>
          </w:p>
          <w:p w14:paraId="4FDA68A3" w14:textId="77777777" w:rsidR="00A519E2" w:rsidRPr="001E3C8E" w:rsidRDefault="00A519E2" w:rsidP="003A4521">
            <w:pPr>
              <w:pStyle w:val="TableParagraph"/>
              <w:spacing w:before="2"/>
              <w:rPr>
                <w:sz w:val="17"/>
                <w:szCs w:val="17"/>
                <w:lang w:val="es-419"/>
              </w:rPr>
            </w:pPr>
          </w:p>
          <w:p w14:paraId="08ED216A" w14:textId="77777777" w:rsidR="00A519E2" w:rsidRPr="001E3C8E" w:rsidRDefault="00A519E2" w:rsidP="00440125">
            <w:pPr>
              <w:pStyle w:val="TableParagraph"/>
              <w:numPr>
                <w:ilvl w:val="0"/>
                <w:numId w:val="26"/>
              </w:numPr>
              <w:tabs>
                <w:tab w:val="left" w:pos="565"/>
                <w:tab w:val="left" w:pos="566"/>
              </w:tabs>
              <w:spacing w:line="244" w:lineRule="auto"/>
              <w:ind w:right="255"/>
              <w:rPr>
                <w:sz w:val="17"/>
                <w:szCs w:val="17"/>
                <w:lang w:val="es-419"/>
              </w:rPr>
            </w:pPr>
            <w:r w:rsidRPr="001E3C8E">
              <w:rPr>
                <w:sz w:val="17"/>
                <w:szCs w:val="17"/>
                <w:lang w:val="es-419"/>
              </w:rPr>
              <w:t>Fecha de presentación de</w:t>
            </w:r>
            <w:r w:rsidRPr="001E3C8E">
              <w:rPr>
                <w:spacing w:val="-12"/>
                <w:sz w:val="17"/>
                <w:szCs w:val="17"/>
                <w:lang w:val="es-419"/>
              </w:rPr>
              <w:t xml:space="preserve"> </w:t>
            </w:r>
            <w:r w:rsidRPr="001E3C8E">
              <w:rPr>
                <w:sz w:val="17"/>
                <w:szCs w:val="17"/>
                <w:lang w:val="es-419"/>
              </w:rPr>
              <w:t>la solicitud</w:t>
            </w:r>
            <w:r w:rsidRPr="001E3C8E">
              <w:rPr>
                <w:spacing w:val="-3"/>
                <w:sz w:val="17"/>
                <w:szCs w:val="17"/>
                <w:lang w:val="es-419"/>
              </w:rPr>
              <w:t xml:space="preserve"> </w:t>
            </w:r>
            <w:r w:rsidRPr="001E3C8E">
              <w:rPr>
                <w:sz w:val="17"/>
                <w:szCs w:val="17"/>
                <w:lang w:val="es-419"/>
              </w:rPr>
              <w:t>internacional</w:t>
            </w:r>
          </w:p>
          <w:p w14:paraId="0C279E14" w14:textId="77777777" w:rsidR="00A519E2" w:rsidRPr="001E3C8E" w:rsidRDefault="00A519E2" w:rsidP="003A4521">
            <w:pPr>
              <w:pStyle w:val="TableParagraph"/>
              <w:spacing w:before="8"/>
              <w:rPr>
                <w:sz w:val="17"/>
                <w:szCs w:val="17"/>
                <w:lang w:val="es-419"/>
              </w:rPr>
            </w:pPr>
          </w:p>
          <w:p w14:paraId="66E80C14" w14:textId="77777777" w:rsidR="00A519E2" w:rsidRPr="001E3C8E" w:rsidRDefault="00A519E2" w:rsidP="00440125">
            <w:pPr>
              <w:pStyle w:val="TableParagraph"/>
              <w:numPr>
                <w:ilvl w:val="0"/>
                <w:numId w:val="26"/>
              </w:numPr>
              <w:tabs>
                <w:tab w:val="left" w:pos="565"/>
                <w:tab w:val="left" w:pos="566"/>
              </w:tabs>
              <w:spacing w:line="244" w:lineRule="auto"/>
              <w:ind w:right="672"/>
              <w:rPr>
                <w:sz w:val="17"/>
                <w:szCs w:val="17"/>
                <w:lang w:val="es-419"/>
              </w:rPr>
            </w:pPr>
            <w:r w:rsidRPr="001E3C8E">
              <w:rPr>
                <w:sz w:val="17"/>
                <w:szCs w:val="17"/>
                <w:lang w:val="es-419"/>
              </w:rPr>
              <w:t>Fecha de</w:t>
            </w:r>
            <w:r w:rsidRPr="001E3C8E">
              <w:rPr>
                <w:spacing w:val="-11"/>
                <w:sz w:val="17"/>
                <w:szCs w:val="17"/>
                <w:lang w:val="es-419"/>
              </w:rPr>
              <w:t xml:space="preserve"> </w:t>
            </w:r>
            <w:r w:rsidRPr="001E3C8E">
              <w:rPr>
                <w:sz w:val="17"/>
                <w:szCs w:val="17"/>
                <w:lang w:val="es-419"/>
              </w:rPr>
              <w:t>presentación regional</w:t>
            </w:r>
          </w:p>
          <w:p w14:paraId="6F24388C" w14:textId="77777777" w:rsidR="00A519E2" w:rsidRPr="001E3C8E" w:rsidRDefault="00A519E2" w:rsidP="003A4521">
            <w:pPr>
              <w:pStyle w:val="TableParagraph"/>
              <w:spacing w:before="1"/>
              <w:rPr>
                <w:sz w:val="17"/>
                <w:szCs w:val="17"/>
                <w:lang w:val="es-419"/>
              </w:rPr>
            </w:pPr>
          </w:p>
          <w:p w14:paraId="5B9A5888" w14:textId="77777777" w:rsidR="00A519E2" w:rsidRPr="001E3C8E" w:rsidRDefault="00A519E2" w:rsidP="00440125">
            <w:pPr>
              <w:pStyle w:val="TableParagraph"/>
              <w:numPr>
                <w:ilvl w:val="0"/>
                <w:numId w:val="26"/>
              </w:numPr>
              <w:tabs>
                <w:tab w:val="left" w:pos="565"/>
                <w:tab w:val="left" w:pos="566"/>
              </w:tabs>
              <w:ind w:hanging="426"/>
              <w:rPr>
                <w:sz w:val="17"/>
                <w:szCs w:val="17"/>
                <w:lang w:val="es-419"/>
              </w:rPr>
            </w:pPr>
            <w:r w:rsidRPr="001E3C8E">
              <w:rPr>
                <w:sz w:val="17"/>
                <w:szCs w:val="17"/>
                <w:lang w:val="es-419"/>
              </w:rPr>
              <w:t>Nombre de los</w:t>
            </w:r>
            <w:r w:rsidRPr="001E3C8E">
              <w:rPr>
                <w:spacing w:val="-5"/>
                <w:sz w:val="17"/>
                <w:szCs w:val="17"/>
                <w:lang w:val="es-419"/>
              </w:rPr>
              <w:t xml:space="preserve"> </w:t>
            </w:r>
            <w:r w:rsidRPr="001E3C8E">
              <w:rPr>
                <w:sz w:val="17"/>
                <w:szCs w:val="17"/>
                <w:lang w:val="es-419"/>
              </w:rPr>
              <w:t>solicitantes</w:t>
            </w:r>
          </w:p>
          <w:p w14:paraId="4B43350B" w14:textId="77777777" w:rsidR="00A519E2" w:rsidRPr="001E3C8E" w:rsidRDefault="00A519E2" w:rsidP="003A4521">
            <w:pPr>
              <w:pStyle w:val="TableParagraph"/>
              <w:spacing w:before="2"/>
              <w:rPr>
                <w:sz w:val="17"/>
                <w:szCs w:val="17"/>
                <w:lang w:val="es-419"/>
              </w:rPr>
            </w:pPr>
          </w:p>
          <w:p w14:paraId="6C56C674" w14:textId="77777777" w:rsidR="00A519E2" w:rsidRPr="001E3C8E" w:rsidRDefault="00A519E2" w:rsidP="00440125">
            <w:pPr>
              <w:pStyle w:val="TableParagraph"/>
              <w:numPr>
                <w:ilvl w:val="0"/>
                <w:numId w:val="26"/>
              </w:numPr>
              <w:tabs>
                <w:tab w:val="left" w:pos="565"/>
                <w:tab w:val="left" w:pos="566"/>
              </w:tabs>
              <w:spacing w:before="1"/>
              <w:ind w:hanging="426"/>
              <w:rPr>
                <w:sz w:val="17"/>
                <w:szCs w:val="17"/>
                <w:lang w:val="es-419"/>
              </w:rPr>
            </w:pPr>
            <w:r w:rsidRPr="001E3C8E">
              <w:rPr>
                <w:sz w:val="17"/>
                <w:szCs w:val="17"/>
                <w:lang w:val="es-419"/>
              </w:rPr>
              <w:t>Solicitudes</w:t>
            </w:r>
            <w:r w:rsidRPr="001E3C8E">
              <w:rPr>
                <w:spacing w:val="-1"/>
                <w:sz w:val="17"/>
                <w:szCs w:val="17"/>
                <w:lang w:val="es-419"/>
              </w:rPr>
              <w:t xml:space="preserve"> </w:t>
            </w:r>
            <w:r w:rsidRPr="001E3C8E">
              <w:rPr>
                <w:sz w:val="17"/>
                <w:szCs w:val="17"/>
                <w:lang w:val="es-419"/>
              </w:rPr>
              <w:t>divisionales</w:t>
            </w:r>
          </w:p>
        </w:tc>
      </w:tr>
      <w:tr w:rsidR="006E54AC" w:rsidRPr="001E3C8E" w14:paraId="341F9119" w14:textId="77777777" w:rsidTr="00A519E2">
        <w:trPr>
          <w:trHeight w:val="3470"/>
        </w:trPr>
        <w:tc>
          <w:tcPr>
            <w:tcW w:w="1102" w:type="dxa"/>
          </w:tcPr>
          <w:p w14:paraId="4E9AF8C5" w14:textId="77777777" w:rsidR="00A519E2" w:rsidRPr="001E3C8E" w:rsidRDefault="00A519E2" w:rsidP="003A4521">
            <w:pPr>
              <w:pStyle w:val="TableParagraph"/>
              <w:spacing w:before="116"/>
              <w:ind w:left="107"/>
              <w:rPr>
                <w:sz w:val="17"/>
                <w:szCs w:val="17"/>
                <w:lang w:val="es-419"/>
              </w:rPr>
            </w:pPr>
            <w:r w:rsidRPr="001E3C8E">
              <w:rPr>
                <w:sz w:val="17"/>
                <w:szCs w:val="17"/>
                <w:lang w:val="es-419"/>
              </w:rPr>
              <w:t>B</w:t>
            </w:r>
          </w:p>
        </w:tc>
        <w:tc>
          <w:tcPr>
            <w:tcW w:w="1587" w:type="dxa"/>
          </w:tcPr>
          <w:p w14:paraId="2A468EDC" w14:textId="77777777" w:rsidR="00A519E2" w:rsidRPr="001E3C8E" w:rsidRDefault="00A519E2" w:rsidP="003A4521">
            <w:pPr>
              <w:pStyle w:val="TableParagraph"/>
              <w:spacing w:before="116"/>
              <w:ind w:left="107" w:right="325"/>
              <w:rPr>
                <w:sz w:val="17"/>
                <w:szCs w:val="17"/>
                <w:lang w:val="es-419"/>
              </w:rPr>
            </w:pPr>
            <w:r w:rsidRPr="001E3C8E">
              <w:rPr>
                <w:sz w:val="17"/>
                <w:szCs w:val="17"/>
                <w:lang w:val="es-419"/>
              </w:rPr>
              <w:t>Suspensión de solicitud</w:t>
            </w:r>
          </w:p>
        </w:tc>
        <w:tc>
          <w:tcPr>
            <w:tcW w:w="3800" w:type="dxa"/>
          </w:tcPr>
          <w:p w14:paraId="6FE359F9" w14:textId="77777777" w:rsidR="00A519E2" w:rsidRPr="001E3C8E" w:rsidRDefault="00A519E2" w:rsidP="003A4521">
            <w:pPr>
              <w:pStyle w:val="TableParagraph"/>
              <w:spacing w:before="116"/>
              <w:ind w:left="109" w:right="119"/>
              <w:rPr>
                <w:sz w:val="17"/>
                <w:szCs w:val="17"/>
                <w:lang w:val="es-419"/>
              </w:rPr>
            </w:pPr>
            <w:r w:rsidRPr="001E3C8E">
              <w:rPr>
                <w:sz w:val="17"/>
                <w:szCs w:val="17"/>
                <w:lang w:val="es-419"/>
              </w:rPr>
              <w:t>Esta categoría se compone de un grupo de incidencias relacionadas con la suspensión de una solicitud. Incluye, por ejemplo, una solicitud retirada voluntariamente por el solicitante, que se considera retirada, abandonada o que ha caducado, o bien que</w:t>
            </w:r>
            <w:r w:rsidRPr="001E3C8E">
              <w:rPr>
                <w:spacing w:val="-22"/>
                <w:sz w:val="17"/>
                <w:szCs w:val="17"/>
                <w:lang w:val="es-419"/>
              </w:rPr>
              <w:t xml:space="preserve"> </w:t>
            </w:r>
            <w:r w:rsidRPr="001E3C8E">
              <w:rPr>
                <w:sz w:val="17"/>
                <w:szCs w:val="17"/>
                <w:lang w:val="es-419"/>
              </w:rPr>
              <w:t>ha sido rechazada por la OPI. Las incidencias de esta categoría pueden hacer que una solicitud pase de la etapa de presentación, de examen o de impugnación anterior al registro, a la etapa de anulación</w:t>
            </w:r>
            <w:r w:rsidRPr="001E3C8E">
              <w:rPr>
                <w:spacing w:val="-5"/>
                <w:sz w:val="17"/>
                <w:szCs w:val="17"/>
                <w:lang w:val="es-419"/>
              </w:rPr>
              <w:t xml:space="preserve"> </w:t>
            </w:r>
            <w:r w:rsidRPr="001E3C8E">
              <w:rPr>
                <w:sz w:val="17"/>
                <w:szCs w:val="17"/>
                <w:lang w:val="es-419"/>
              </w:rPr>
              <w:t>(probable).</w:t>
            </w:r>
          </w:p>
        </w:tc>
        <w:tc>
          <w:tcPr>
            <w:tcW w:w="2977" w:type="dxa"/>
          </w:tcPr>
          <w:p w14:paraId="7FFF8D4E" w14:textId="2665B8FF" w:rsidR="00A519E2" w:rsidRPr="001E3C8E" w:rsidRDefault="00F735DC" w:rsidP="008027DB">
            <w:pPr>
              <w:pStyle w:val="TableParagraph"/>
              <w:numPr>
                <w:ilvl w:val="0"/>
                <w:numId w:val="22"/>
              </w:numPr>
              <w:shd w:val="clear" w:color="auto" w:fill="FFFF00"/>
              <w:tabs>
                <w:tab w:val="left" w:pos="594"/>
                <w:tab w:val="left" w:pos="595"/>
              </w:tabs>
              <w:spacing w:before="118"/>
              <w:ind w:hanging="426"/>
              <w:rPr>
                <w:sz w:val="17"/>
                <w:szCs w:val="17"/>
                <w:lang w:val="es-419"/>
              </w:rPr>
            </w:pPr>
            <w:r w:rsidRPr="00380724">
              <w:rPr>
                <w:color w:val="000000"/>
                <w:sz w:val="17"/>
                <w:szCs w:val="17"/>
                <w:u w:val="single"/>
                <w:shd w:val="clear" w:color="auto" w:fill="FFFF00"/>
                <w:lang w:val="es-419"/>
              </w:rPr>
              <w:t>Motivo por el que no está vigente</w:t>
            </w:r>
          </w:p>
          <w:p w14:paraId="09DCE040" w14:textId="77777777" w:rsidR="00A519E2" w:rsidRPr="001E3C8E" w:rsidRDefault="00A519E2" w:rsidP="003A4521">
            <w:pPr>
              <w:pStyle w:val="TableParagraph"/>
              <w:spacing w:before="3"/>
              <w:rPr>
                <w:sz w:val="17"/>
                <w:szCs w:val="17"/>
                <w:lang w:val="es-419"/>
              </w:rPr>
            </w:pPr>
          </w:p>
          <w:p w14:paraId="0178CBEE" w14:textId="77777777" w:rsidR="008027DB" w:rsidRPr="008027DB" w:rsidRDefault="008027DB" w:rsidP="00380724">
            <w:pPr>
              <w:pStyle w:val="TableParagraph"/>
              <w:numPr>
                <w:ilvl w:val="0"/>
                <w:numId w:val="22"/>
              </w:numPr>
              <w:shd w:val="clear" w:color="auto" w:fill="800080"/>
              <w:tabs>
                <w:tab w:val="left" w:pos="594"/>
                <w:tab w:val="left" w:pos="595"/>
              </w:tabs>
              <w:spacing w:line="244" w:lineRule="auto"/>
              <w:ind w:right="561"/>
              <w:rPr>
                <w:strike/>
                <w:color w:val="FFFFFF"/>
                <w:sz w:val="17"/>
                <w:szCs w:val="17"/>
                <w:lang w:val="es-419"/>
              </w:rPr>
            </w:pPr>
            <w:r w:rsidRPr="00380724">
              <w:rPr>
                <w:strike/>
                <w:color w:val="FFFFFF"/>
                <w:sz w:val="17"/>
                <w:szCs w:val="17"/>
                <w:shd w:val="clear" w:color="auto" w:fill="800080"/>
                <w:lang w:val="es-419"/>
              </w:rPr>
              <w:t>País o región</w:t>
            </w:r>
            <w:r w:rsidRPr="00380724">
              <w:rPr>
                <w:strike/>
                <w:color w:val="FFFFFF"/>
                <w:spacing w:val="-3"/>
                <w:sz w:val="17"/>
                <w:szCs w:val="17"/>
                <w:shd w:val="clear" w:color="auto" w:fill="800080"/>
                <w:lang w:val="es-419"/>
              </w:rPr>
              <w:t xml:space="preserve"> </w:t>
            </w:r>
            <w:r w:rsidRPr="00380724">
              <w:rPr>
                <w:strike/>
                <w:color w:val="FFFFFF"/>
                <w:sz w:val="17"/>
                <w:szCs w:val="17"/>
                <w:shd w:val="clear" w:color="auto" w:fill="800080"/>
                <w:lang w:val="es-419"/>
              </w:rPr>
              <w:t>efectivo</w:t>
            </w:r>
          </w:p>
          <w:p w14:paraId="40956DA2" w14:textId="77777777" w:rsidR="008027DB" w:rsidRDefault="008027DB" w:rsidP="008027DB">
            <w:pPr>
              <w:pStyle w:val="ListParagraph"/>
              <w:rPr>
                <w:strike/>
                <w:color w:val="FFFFFF"/>
                <w:szCs w:val="17"/>
                <w:lang w:val="es-419"/>
              </w:rPr>
            </w:pPr>
          </w:p>
          <w:p w14:paraId="7993B4EA" w14:textId="51DF6028" w:rsidR="00A519E2" w:rsidRPr="00380724" w:rsidRDefault="00A519E2" w:rsidP="00380724">
            <w:pPr>
              <w:pStyle w:val="TableParagraph"/>
              <w:numPr>
                <w:ilvl w:val="0"/>
                <w:numId w:val="22"/>
              </w:numPr>
              <w:shd w:val="clear" w:color="auto" w:fill="800080"/>
              <w:tabs>
                <w:tab w:val="left" w:pos="594"/>
                <w:tab w:val="left" w:pos="595"/>
              </w:tabs>
              <w:spacing w:line="244" w:lineRule="auto"/>
              <w:ind w:right="561"/>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329061A8" w14:textId="4E78740B" w:rsidR="00A519E2" w:rsidRPr="00380724" w:rsidRDefault="00A519E2" w:rsidP="00380724">
            <w:pPr>
              <w:pStyle w:val="TableParagraph"/>
              <w:shd w:val="clear" w:color="auto" w:fill="800080"/>
              <w:spacing w:before="10"/>
              <w:rPr>
                <w:strike/>
                <w:color w:val="FFFFFF"/>
                <w:sz w:val="17"/>
                <w:szCs w:val="17"/>
                <w:lang w:val="es-419"/>
              </w:rPr>
            </w:pPr>
          </w:p>
          <w:p w14:paraId="67FF2C31" w14:textId="61B45BB6" w:rsidR="00A519E2" w:rsidRPr="00380724" w:rsidRDefault="00A519E2" w:rsidP="008027DB">
            <w:pPr>
              <w:pStyle w:val="TableParagraph"/>
              <w:shd w:val="clear" w:color="auto" w:fill="800080"/>
              <w:tabs>
                <w:tab w:val="left" w:pos="594"/>
                <w:tab w:val="left" w:pos="595"/>
              </w:tabs>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434F3C8D" w14:textId="77777777" w:rsidR="00A519E2" w:rsidRPr="001E3C8E" w:rsidRDefault="00A519E2" w:rsidP="003A4521">
            <w:pPr>
              <w:rPr>
                <w:szCs w:val="17"/>
                <w:lang w:val="es-419"/>
              </w:rPr>
            </w:pPr>
          </w:p>
          <w:p w14:paraId="755AB6B1" w14:textId="13CEFD04" w:rsidR="00A519E2" w:rsidRPr="001E3C8E" w:rsidRDefault="00A519E2" w:rsidP="003A4521">
            <w:pPr>
              <w:tabs>
                <w:tab w:val="left" w:pos="1020"/>
              </w:tabs>
              <w:rPr>
                <w:szCs w:val="17"/>
                <w:lang w:val="es-419"/>
              </w:rPr>
            </w:pPr>
          </w:p>
        </w:tc>
      </w:tr>
    </w:tbl>
    <w:p w14:paraId="3A0E3C08" w14:textId="52F35501" w:rsidR="005114F8" w:rsidRDefault="005114F8" w:rsidP="00A519E2">
      <w:pPr>
        <w:rPr>
          <w:szCs w:val="17"/>
          <w:lang w:val="es-419"/>
        </w:rPr>
      </w:pPr>
    </w:p>
    <w:p w14:paraId="5C10F282" w14:textId="77777777" w:rsidR="005114F8" w:rsidRDefault="005114F8">
      <w:pPr>
        <w:rPr>
          <w:szCs w:val="17"/>
          <w:lang w:val="es-419"/>
        </w:rPr>
      </w:pPr>
      <w:r>
        <w:rPr>
          <w:szCs w:val="17"/>
          <w:lang w:val="es-419"/>
        </w:rPr>
        <w:br w:type="page"/>
      </w:r>
    </w:p>
    <w:tbl>
      <w:tblPr>
        <w:tblW w:w="94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586EAA" w14:paraId="0F11BE0F" w14:textId="77777777" w:rsidTr="00A519E2">
        <w:trPr>
          <w:trHeight w:val="2976"/>
        </w:trPr>
        <w:tc>
          <w:tcPr>
            <w:tcW w:w="1102" w:type="dxa"/>
            <w:tcBorders>
              <w:top w:val="single" w:sz="4" w:space="0" w:color="auto"/>
            </w:tcBorders>
          </w:tcPr>
          <w:p w14:paraId="2CAE4BAA" w14:textId="77777777" w:rsidR="00A519E2" w:rsidRPr="001E3C8E" w:rsidRDefault="00A519E2" w:rsidP="003A4521">
            <w:pPr>
              <w:pStyle w:val="TableParagraph"/>
              <w:spacing w:before="116"/>
              <w:ind w:left="107"/>
              <w:rPr>
                <w:sz w:val="17"/>
                <w:szCs w:val="17"/>
                <w:lang w:val="es-419"/>
              </w:rPr>
            </w:pPr>
            <w:r w:rsidRPr="001E3C8E">
              <w:rPr>
                <w:sz w:val="17"/>
                <w:szCs w:val="17"/>
                <w:lang w:val="es-419"/>
              </w:rPr>
              <w:lastRenderedPageBreak/>
              <w:t>C</w:t>
            </w:r>
          </w:p>
        </w:tc>
        <w:tc>
          <w:tcPr>
            <w:tcW w:w="1587" w:type="dxa"/>
            <w:tcBorders>
              <w:top w:val="single" w:sz="4" w:space="0" w:color="auto"/>
            </w:tcBorders>
          </w:tcPr>
          <w:p w14:paraId="359980D7" w14:textId="77777777" w:rsidR="00A519E2" w:rsidRPr="001E3C8E" w:rsidRDefault="00A519E2" w:rsidP="003A4521">
            <w:pPr>
              <w:pStyle w:val="TableParagraph"/>
              <w:spacing w:before="116"/>
              <w:ind w:left="107" w:right="240"/>
              <w:rPr>
                <w:sz w:val="17"/>
                <w:szCs w:val="17"/>
                <w:lang w:val="es-419"/>
              </w:rPr>
            </w:pPr>
            <w:r w:rsidRPr="001E3C8E">
              <w:rPr>
                <w:sz w:val="17"/>
                <w:szCs w:val="17"/>
                <w:lang w:val="es-419"/>
              </w:rPr>
              <w:t>Reactivación de solicitud</w:t>
            </w:r>
          </w:p>
        </w:tc>
        <w:tc>
          <w:tcPr>
            <w:tcW w:w="3800" w:type="dxa"/>
            <w:tcBorders>
              <w:top w:val="single" w:sz="4" w:space="0" w:color="auto"/>
            </w:tcBorders>
          </w:tcPr>
          <w:p w14:paraId="5CF087E7" w14:textId="77777777" w:rsidR="00A519E2" w:rsidRPr="001E3C8E" w:rsidRDefault="00A519E2" w:rsidP="003A4521">
            <w:pPr>
              <w:pStyle w:val="TableParagraph"/>
              <w:spacing w:before="116"/>
              <w:ind w:left="109" w:right="96"/>
              <w:rPr>
                <w:sz w:val="17"/>
                <w:szCs w:val="17"/>
                <w:lang w:val="es-419"/>
              </w:rPr>
            </w:pPr>
            <w:r w:rsidRPr="001E3C8E">
              <w:rPr>
                <w:sz w:val="17"/>
                <w:szCs w:val="17"/>
                <w:lang w:val="es-419"/>
              </w:rPr>
              <w:t>Esta categoría se compone de un grupo de incidencias relacionadas con la reactivación, reanudación o restauración de una solicitud después de haber sido suspendida. Incluye, por ejemplo, el caso de una solicitud reactivada tras una petición de reactivación y después del pago de una tasa pendiente, de responder a una actuación o decisión pendiente que motivó la suspensión de la solicitud o tras un recurso de apelación. Las incidencias de esta categoría pueden hacer que una solicitud pase de la etapa de anulación (probable) a la etapa de presentación, de examen o de impugnación anterior al</w:t>
            </w:r>
            <w:r w:rsidRPr="001E3C8E">
              <w:rPr>
                <w:spacing w:val="2"/>
                <w:sz w:val="17"/>
                <w:szCs w:val="17"/>
                <w:lang w:val="es-419"/>
              </w:rPr>
              <w:t xml:space="preserve"> </w:t>
            </w:r>
            <w:r w:rsidRPr="001E3C8E">
              <w:rPr>
                <w:sz w:val="17"/>
                <w:szCs w:val="17"/>
                <w:lang w:val="es-419"/>
              </w:rPr>
              <w:t>registro.</w:t>
            </w:r>
          </w:p>
        </w:tc>
        <w:tc>
          <w:tcPr>
            <w:tcW w:w="2977" w:type="dxa"/>
            <w:tcBorders>
              <w:top w:val="single" w:sz="4" w:space="0" w:color="auto"/>
            </w:tcBorders>
          </w:tcPr>
          <w:p w14:paraId="129A93EB" w14:textId="600A3A9D" w:rsidR="00A519E2" w:rsidRPr="00380724" w:rsidRDefault="00A519E2" w:rsidP="00380724">
            <w:pPr>
              <w:pStyle w:val="TableParagraph"/>
              <w:numPr>
                <w:ilvl w:val="0"/>
                <w:numId w:val="21"/>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4F296088" w14:textId="037793D9" w:rsidR="00A519E2" w:rsidRPr="00380724" w:rsidRDefault="00A519E2" w:rsidP="00380724">
            <w:pPr>
              <w:pStyle w:val="TableParagraph"/>
              <w:shd w:val="clear" w:color="auto" w:fill="800080"/>
              <w:rPr>
                <w:strike/>
                <w:color w:val="FFFFFF"/>
                <w:sz w:val="17"/>
                <w:szCs w:val="17"/>
                <w:lang w:val="es-419"/>
              </w:rPr>
            </w:pPr>
          </w:p>
          <w:p w14:paraId="01692A29" w14:textId="348361EF" w:rsidR="00A519E2" w:rsidRPr="00380724" w:rsidRDefault="00A519E2" w:rsidP="00380724">
            <w:pPr>
              <w:pStyle w:val="TableParagraph"/>
              <w:numPr>
                <w:ilvl w:val="0"/>
                <w:numId w:val="21"/>
              </w:numPr>
              <w:shd w:val="clear" w:color="auto" w:fill="800080"/>
              <w:tabs>
                <w:tab w:val="left" w:pos="565"/>
                <w:tab w:val="left" w:pos="566"/>
              </w:tabs>
              <w:spacing w:before="1"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3A8317D3" w14:textId="2F50CD37" w:rsidR="00A519E2" w:rsidRPr="00380724" w:rsidRDefault="00A519E2" w:rsidP="00380724">
            <w:pPr>
              <w:pStyle w:val="TableParagraph"/>
              <w:shd w:val="clear" w:color="auto" w:fill="800080"/>
              <w:rPr>
                <w:strike/>
                <w:color w:val="FFFFFF"/>
                <w:sz w:val="17"/>
                <w:szCs w:val="17"/>
                <w:lang w:val="es-419"/>
              </w:rPr>
            </w:pPr>
          </w:p>
          <w:p w14:paraId="5235C495" w14:textId="650DDD3B" w:rsidR="00A519E2" w:rsidRPr="00380724" w:rsidRDefault="00A519E2" w:rsidP="00380724">
            <w:pPr>
              <w:pStyle w:val="TableParagraph"/>
              <w:numPr>
                <w:ilvl w:val="0"/>
                <w:numId w:val="21"/>
              </w:numPr>
              <w:shd w:val="clear" w:color="auto" w:fill="800080"/>
              <w:tabs>
                <w:tab w:val="left" w:pos="565"/>
                <w:tab w:val="left" w:pos="566"/>
              </w:tabs>
              <w:spacing w:before="1"/>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73C35FA4" w14:textId="77777777" w:rsidR="00A519E2" w:rsidRPr="001E3C8E" w:rsidRDefault="00A519E2" w:rsidP="003A4521">
            <w:pPr>
              <w:pStyle w:val="TableParagraph"/>
              <w:spacing w:before="2"/>
              <w:rPr>
                <w:sz w:val="17"/>
                <w:szCs w:val="17"/>
                <w:lang w:val="es-419"/>
              </w:rPr>
            </w:pPr>
          </w:p>
          <w:p w14:paraId="3CB8BD8D" w14:textId="77777777" w:rsidR="00F735DC" w:rsidRPr="00586EAA" w:rsidRDefault="00A519E2" w:rsidP="00380724">
            <w:pPr>
              <w:pStyle w:val="TableParagraph"/>
              <w:numPr>
                <w:ilvl w:val="0"/>
                <w:numId w:val="28"/>
              </w:numPr>
              <w:tabs>
                <w:tab w:val="left" w:pos="565"/>
                <w:tab w:val="left" w:pos="566"/>
              </w:tabs>
              <w:rPr>
                <w:sz w:val="17"/>
                <w:szCs w:val="17"/>
                <w:lang w:val="es-419"/>
              </w:rPr>
            </w:pPr>
            <w:r w:rsidRPr="001E3C8E">
              <w:rPr>
                <w:sz w:val="17"/>
                <w:szCs w:val="17"/>
                <w:lang w:val="es-419"/>
              </w:rPr>
              <w:t>Fecha de</w:t>
            </w:r>
            <w:r w:rsidRPr="001E3C8E">
              <w:rPr>
                <w:spacing w:val="-3"/>
                <w:sz w:val="17"/>
                <w:szCs w:val="17"/>
                <w:lang w:val="es-419"/>
              </w:rPr>
              <w:t xml:space="preserve"> </w:t>
            </w:r>
            <w:r w:rsidRPr="001E3C8E">
              <w:rPr>
                <w:sz w:val="17"/>
                <w:szCs w:val="17"/>
                <w:lang w:val="es-419"/>
              </w:rPr>
              <w:t>suspensión</w:t>
            </w:r>
          </w:p>
          <w:p w14:paraId="15C3058A" w14:textId="77777777" w:rsidR="00F735DC" w:rsidRPr="00586EAA" w:rsidRDefault="00F735DC" w:rsidP="00F735DC">
            <w:pPr>
              <w:pStyle w:val="TableParagraph"/>
              <w:tabs>
                <w:tab w:val="left" w:pos="565"/>
                <w:tab w:val="left" w:pos="566"/>
              </w:tabs>
              <w:rPr>
                <w:sz w:val="17"/>
                <w:szCs w:val="17"/>
                <w:lang w:val="es-419"/>
              </w:rPr>
            </w:pPr>
          </w:p>
          <w:p w14:paraId="75B83467" w14:textId="77777777" w:rsidR="00F735DC" w:rsidRPr="00380724" w:rsidRDefault="00F735DC" w:rsidP="008027DB">
            <w:pPr>
              <w:pStyle w:val="TableParagraph"/>
              <w:numPr>
                <w:ilvl w:val="0"/>
                <w:numId w:val="28"/>
              </w:numPr>
              <w:shd w:val="clear" w:color="auto" w:fill="FFFF00"/>
              <w:tabs>
                <w:tab w:val="left" w:pos="565"/>
                <w:tab w:val="left" w:pos="566"/>
              </w:tabs>
              <w:spacing w:after="120"/>
              <w:ind w:hanging="426"/>
              <w:rPr>
                <w:color w:val="000000"/>
                <w:sz w:val="17"/>
                <w:szCs w:val="17"/>
                <w:highlight w:val="yellow"/>
                <w:u w:val="single"/>
                <w:lang w:val="es-419"/>
              </w:rPr>
            </w:pPr>
            <w:r w:rsidRPr="00380724">
              <w:rPr>
                <w:color w:val="000000"/>
                <w:sz w:val="17"/>
                <w:szCs w:val="17"/>
                <w:u w:val="single"/>
                <w:lang w:val="es-419"/>
              </w:rPr>
              <w:t xml:space="preserve">Motivo por el que no está </w:t>
            </w:r>
            <w:r w:rsidRPr="00380724">
              <w:rPr>
                <w:color w:val="000000"/>
                <w:sz w:val="17"/>
                <w:szCs w:val="17"/>
                <w:highlight w:val="yellow"/>
                <w:u w:val="single"/>
                <w:lang w:val="es-419"/>
              </w:rPr>
              <w:t>vigente</w:t>
            </w:r>
          </w:p>
          <w:p w14:paraId="29391CC7" w14:textId="69ABA52E" w:rsidR="00F735DC" w:rsidRPr="001E3C8E" w:rsidRDefault="00F735DC" w:rsidP="008027DB">
            <w:pPr>
              <w:pStyle w:val="TableParagraph"/>
              <w:numPr>
                <w:ilvl w:val="0"/>
                <w:numId w:val="28"/>
              </w:numPr>
              <w:shd w:val="clear" w:color="auto" w:fill="FFFF00"/>
              <w:tabs>
                <w:tab w:val="left" w:pos="565"/>
                <w:tab w:val="left" w:pos="566"/>
              </w:tabs>
              <w:ind w:hanging="426"/>
              <w:rPr>
                <w:sz w:val="17"/>
                <w:szCs w:val="17"/>
                <w:lang w:val="es-419"/>
              </w:rPr>
            </w:pPr>
            <w:r w:rsidRPr="00380724">
              <w:rPr>
                <w:color w:val="000000"/>
                <w:sz w:val="17"/>
                <w:szCs w:val="17"/>
                <w:highlight w:val="yellow"/>
                <w:u w:val="single"/>
                <w:shd w:val="clear" w:color="auto" w:fill="FFFF00"/>
                <w:lang w:val="es-419"/>
              </w:rPr>
              <w:t>Indicador de derechos fundados</w:t>
            </w:r>
            <w:r w:rsidRPr="00380724">
              <w:rPr>
                <w:color w:val="000000"/>
                <w:sz w:val="17"/>
                <w:szCs w:val="17"/>
                <w:u w:val="single"/>
                <w:shd w:val="clear" w:color="auto" w:fill="FFFF00"/>
                <w:lang w:val="es-419"/>
              </w:rPr>
              <w:t xml:space="preserve"> en una utilización anterior</w:t>
            </w:r>
          </w:p>
        </w:tc>
      </w:tr>
      <w:tr w:rsidR="006E54AC" w:rsidRPr="00586EAA" w14:paraId="01328665" w14:textId="77777777" w:rsidTr="00A519E2">
        <w:trPr>
          <w:trHeight w:val="4644"/>
        </w:trPr>
        <w:tc>
          <w:tcPr>
            <w:tcW w:w="1102" w:type="dxa"/>
          </w:tcPr>
          <w:p w14:paraId="36B50F08" w14:textId="77777777" w:rsidR="00A519E2" w:rsidRPr="001E3C8E" w:rsidRDefault="00A519E2" w:rsidP="003A4521">
            <w:pPr>
              <w:pStyle w:val="TableParagraph"/>
              <w:spacing w:before="116"/>
              <w:ind w:left="107"/>
              <w:rPr>
                <w:sz w:val="17"/>
                <w:szCs w:val="17"/>
                <w:lang w:val="es-419"/>
              </w:rPr>
            </w:pPr>
            <w:r w:rsidRPr="001E3C8E">
              <w:rPr>
                <w:sz w:val="17"/>
                <w:szCs w:val="17"/>
                <w:lang w:val="es-419"/>
              </w:rPr>
              <w:t>D</w:t>
            </w:r>
          </w:p>
        </w:tc>
        <w:tc>
          <w:tcPr>
            <w:tcW w:w="1587" w:type="dxa"/>
          </w:tcPr>
          <w:p w14:paraId="5B0E679E" w14:textId="77777777" w:rsidR="00A519E2" w:rsidRPr="001E3C8E" w:rsidRDefault="00A519E2" w:rsidP="003A4521">
            <w:pPr>
              <w:pStyle w:val="TableParagraph"/>
              <w:spacing w:before="116"/>
              <w:ind w:left="107" w:right="552"/>
              <w:rPr>
                <w:sz w:val="17"/>
                <w:szCs w:val="17"/>
                <w:lang w:val="es-419"/>
              </w:rPr>
            </w:pPr>
            <w:r w:rsidRPr="001E3C8E">
              <w:rPr>
                <w:sz w:val="17"/>
                <w:szCs w:val="17"/>
                <w:lang w:val="es-419"/>
              </w:rPr>
              <w:t>Búsqueda y examen</w:t>
            </w:r>
          </w:p>
        </w:tc>
        <w:tc>
          <w:tcPr>
            <w:tcW w:w="3800" w:type="dxa"/>
          </w:tcPr>
          <w:p w14:paraId="52A9FDB3" w14:textId="77777777" w:rsidR="00A519E2" w:rsidRPr="001E3C8E" w:rsidRDefault="00A519E2" w:rsidP="003A4521">
            <w:pPr>
              <w:pStyle w:val="TableParagraph"/>
              <w:spacing w:before="116"/>
              <w:ind w:left="109" w:right="103"/>
              <w:rPr>
                <w:sz w:val="17"/>
                <w:szCs w:val="17"/>
                <w:lang w:val="es-419"/>
              </w:rPr>
            </w:pPr>
            <w:r w:rsidRPr="001E3C8E">
              <w:rPr>
                <w:sz w:val="17"/>
                <w:szCs w:val="17"/>
                <w:lang w:val="es-419"/>
              </w:rPr>
              <w:t>Esta categoría se compone de un grupo de incidencias relacionadas con los procedimientos de examen y las búsquedas del estado de la técnica que se producen antes del registro de un dibujo o modelo industrial y/o de la concesión de un derecho de PI. Incluye, por ejemplo, un examen de forma o un examen sustantivo. También incluye una petición de búsqueda del estado de la técnica y el anuncio de la intención de la OPI de registrar el dibujo</w:t>
            </w:r>
            <w:r w:rsidRPr="001E3C8E">
              <w:rPr>
                <w:spacing w:val="-27"/>
                <w:sz w:val="17"/>
                <w:szCs w:val="17"/>
                <w:lang w:val="es-419"/>
              </w:rPr>
              <w:t xml:space="preserve"> </w:t>
            </w:r>
            <w:r w:rsidRPr="001E3C8E">
              <w:rPr>
                <w:sz w:val="17"/>
                <w:szCs w:val="17"/>
                <w:lang w:val="es-419"/>
              </w:rPr>
              <w:t>o modelo industrial y/o conceder un derecho de PI. Las incidencias de esta categoría pueden hacer que una solicitud pase de la etapa de presentación o de impugnación anterior al registro a la etapa de</w:t>
            </w:r>
            <w:r w:rsidRPr="001E3C8E">
              <w:rPr>
                <w:spacing w:val="-8"/>
                <w:sz w:val="17"/>
                <w:szCs w:val="17"/>
                <w:lang w:val="es-419"/>
              </w:rPr>
              <w:t xml:space="preserve"> </w:t>
            </w:r>
            <w:r w:rsidRPr="001E3C8E">
              <w:rPr>
                <w:sz w:val="17"/>
                <w:szCs w:val="17"/>
                <w:lang w:val="es-419"/>
              </w:rPr>
              <w:t>examen.</w:t>
            </w:r>
          </w:p>
        </w:tc>
        <w:tc>
          <w:tcPr>
            <w:tcW w:w="2977" w:type="dxa"/>
          </w:tcPr>
          <w:p w14:paraId="31A6AF2C" w14:textId="5DE1E729" w:rsidR="008027DB" w:rsidRDefault="008027DB" w:rsidP="008027DB">
            <w:pPr>
              <w:pStyle w:val="TableParagraph"/>
              <w:numPr>
                <w:ilvl w:val="0"/>
                <w:numId w:val="29"/>
              </w:numPr>
              <w:shd w:val="clear" w:color="auto" w:fill="800080"/>
              <w:tabs>
                <w:tab w:val="left" w:pos="565"/>
                <w:tab w:val="left" w:pos="566"/>
              </w:tabs>
              <w:spacing w:before="1" w:line="244" w:lineRule="auto"/>
              <w:ind w:right="590"/>
              <w:rPr>
                <w:strike/>
                <w:color w:val="FFFFFF"/>
                <w:sz w:val="17"/>
                <w:szCs w:val="17"/>
                <w:lang w:val="es-419"/>
              </w:rPr>
            </w:pPr>
            <w:r w:rsidRPr="008027DB">
              <w:rPr>
                <w:strike/>
                <w:color w:val="FFFFFF"/>
                <w:sz w:val="17"/>
                <w:szCs w:val="17"/>
                <w:lang w:val="es-419"/>
              </w:rPr>
              <w:t>País o región efectivo</w:t>
            </w:r>
          </w:p>
          <w:p w14:paraId="3E6DF13A" w14:textId="77777777" w:rsidR="008027DB" w:rsidRPr="008027DB" w:rsidRDefault="008027DB" w:rsidP="008027DB">
            <w:pPr>
              <w:pStyle w:val="TableParagraph"/>
              <w:shd w:val="clear" w:color="auto" w:fill="800080"/>
              <w:tabs>
                <w:tab w:val="left" w:pos="565"/>
                <w:tab w:val="left" w:pos="566"/>
              </w:tabs>
              <w:spacing w:before="1" w:line="244" w:lineRule="auto"/>
              <w:ind w:left="140" w:right="590"/>
              <w:rPr>
                <w:strike/>
                <w:color w:val="FFFFFF"/>
                <w:sz w:val="17"/>
                <w:szCs w:val="17"/>
                <w:lang w:val="es-419"/>
              </w:rPr>
            </w:pPr>
          </w:p>
          <w:p w14:paraId="6EFE10DE" w14:textId="77777777" w:rsidR="008027DB" w:rsidRPr="008027DB" w:rsidRDefault="008027DB" w:rsidP="008027DB">
            <w:pPr>
              <w:pStyle w:val="TableParagraph"/>
              <w:numPr>
                <w:ilvl w:val="0"/>
                <w:numId w:val="29"/>
              </w:numPr>
              <w:shd w:val="clear" w:color="auto" w:fill="800080"/>
              <w:tabs>
                <w:tab w:val="left" w:pos="565"/>
                <w:tab w:val="left" w:pos="566"/>
              </w:tabs>
              <w:spacing w:before="1" w:line="244" w:lineRule="auto"/>
              <w:ind w:right="590"/>
              <w:rPr>
                <w:strike/>
                <w:color w:val="FFFFFF"/>
                <w:sz w:val="17"/>
                <w:szCs w:val="17"/>
                <w:lang w:val="es-419"/>
              </w:rPr>
            </w:pPr>
            <w:r w:rsidRPr="008027DB">
              <w:rPr>
                <w:strike/>
                <w:color w:val="FFFFFF"/>
                <w:sz w:val="17"/>
                <w:szCs w:val="17"/>
                <w:lang w:val="es-419"/>
              </w:rPr>
              <w:t>Número de ejemplar del boletín</w:t>
            </w:r>
          </w:p>
          <w:p w14:paraId="23D9FE26" w14:textId="77777777" w:rsidR="008027DB" w:rsidRPr="008027DB" w:rsidRDefault="008027DB" w:rsidP="008027DB">
            <w:pPr>
              <w:pStyle w:val="TableParagraph"/>
              <w:shd w:val="clear" w:color="auto" w:fill="800080"/>
              <w:tabs>
                <w:tab w:val="left" w:pos="565"/>
                <w:tab w:val="left" w:pos="566"/>
              </w:tabs>
              <w:spacing w:before="1" w:line="244" w:lineRule="auto"/>
              <w:ind w:left="140" w:right="590"/>
              <w:rPr>
                <w:strike/>
                <w:color w:val="FFFFFF"/>
                <w:sz w:val="17"/>
                <w:szCs w:val="17"/>
                <w:lang w:val="es-419"/>
              </w:rPr>
            </w:pPr>
          </w:p>
          <w:p w14:paraId="7CF7C80D" w14:textId="5BBD1E66" w:rsidR="008027DB" w:rsidRPr="008027DB" w:rsidRDefault="008027DB" w:rsidP="008027DB">
            <w:pPr>
              <w:pStyle w:val="TableParagraph"/>
              <w:numPr>
                <w:ilvl w:val="0"/>
                <w:numId w:val="29"/>
              </w:numPr>
              <w:shd w:val="clear" w:color="auto" w:fill="800080"/>
              <w:tabs>
                <w:tab w:val="left" w:pos="565"/>
                <w:tab w:val="left" w:pos="566"/>
              </w:tabs>
              <w:spacing w:before="1" w:line="244" w:lineRule="auto"/>
              <w:ind w:right="590"/>
              <w:rPr>
                <w:strike/>
                <w:color w:val="FFFFFF"/>
                <w:sz w:val="17"/>
                <w:szCs w:val="17"/>
                <w:lang w:val="es-419"/>
              </w:rPr>
            </w:pPr>
            <w:r w:rsidRPr="008027DB">
              <w:rPr>
                <w:strike/>
                <w:color w:val="FFFFFF"/>
                <w:sz w:val="17"/>
                <w:szCs w:val="17"/>
                <w:lang w:val="es-419"/>
              </w:rPr>
              <w:t>Observaciones (texto libre)</w:t>
            </w:r>
          </w:p>
          <w:p w14:paraId="01442705" w14:textId="32E571CC" w:rsidR="008027DB" w:rsidRPr="001E3C8E" w:rsidRDefault="008027DB" w:rsidP="008027DB">
            <w:pPr>
              <w:pStyle w:val="TableParagraph"/>
              <w:tabs>
                <w:tab w:val="left" w:pos="565"/>
                <w:tab w:val="left" w:pos="566"/>
              </w:tabs>
              <w:rPr>
                <w:sz w:val="17"/>
                <w:szCs w:val="17"/>
                <w:lang w:val="es-419"/>
              </w:rPr>
            </w:pPr>
          </w:p>
          <w:p w14:paraId="538038A5" w14:textId="441738EC" w:rsidR="00A519E2" w:rsidRPr="001E3C8E" w:rsidRDefault="00A519E2" w:rsidP="0033618D">
            <w:pPr>
              <w:pStyle w:val="TableParagraph"/>
              <w:numPr>
                <w:ilvl w:val="0"/>
                <w:numId w:val="20"/>
              </w:numPr>
              <w:tabs>
                <w:tab w:val="left" w:pos="565"/>
                <w:tab w:val="left" w:pos="566"/>
              </w:tabs>
              <w:ind w:right="155"/>
              <w:rPr>
                <w:sz w:val="17"/>
                <w:szCs w:val="17"/>
                <w:lang w:val="es-419"/>
              </w:rPr>
            </w:pPr>
            <w:r w:rsidRPr="001E3C8E">
              <w:rPr>
                <w:sz w:val="17"/>
                <w:szCs w:val="17"/>
                <w:lang w:val="es-419"/>
              </w:rPr>
              <w:t xml:space="preserve">Categoría búsqueda </w:t>
            </w:r>
            <w:r w:rsidRPr="00380724">
              <w:rPr>
                <w:strike/>
                <w:color w:val="FFFFFF"/>
                <w:sz w:val="17"/>
                <w:szCs w:val="17"/>
                <w:shd w:val="clear" w:color="auto" w:fill="800080"/>
                <w:lang w:val="es-419"/>
              </w:rPr>
              <w:t>(por ejemplo, invento inicial y ulterior, búsqueda adicional por cambio del alcance de</w:t>
            </w:r>
            <w:r w:rsidRPr="00380724">
              <w:rPr>
                <w:strike/>
                <w:color w:val="FFFFFF"/>
                <w:spacing w:val="-15"/>
                <w:sz w:val="17"/>
                <w:szCs w:val="17"/>
                <w:shd w:val="clear" w:color="auto" w:fill="800080"/>
                <w:lang w:val="es-419"/>
              </w:rPr>
              <w:t xml:space="preserve"> </w:t>
            </w:r>
            <w:r w:rsidRPr="00380724">
              <w:rPr>
                <w:strike/>
                <w:color w:val="FFFFFF"/>
                <w:sz w:val="17"/>
                <w:szCs w:val="17"/>
                <w:shd w:val="clear" w:color="auto" w:fill="800080"/>
                <w:lang w:val="es-419"/>
              </w:rPr>
              <w:t>las reivindicaciones)</w:t>
            </w:r>
          </w:p>
          <w:p w14:paraId="7909EBDA" w14:textId="77777777" w:rsidR="00A519E2" w:rsidRPr="001E3C8E" w:rsidRDefault="00A519E2" w:rsidP="003A4521">
            <w:pPr>
              <w:pStyle w:val="TableParagraph"/>
              <w:spacing w:before="3"/>
              <w:rPr>
                <w:sz w:val="17"/>
                <w:szCs w:val="17"/>
                <w:lang w:val="es-419"/>
              </w:rPr>
            </w:pPr>
          </w:p>
          <w:p w14:paraId="0CAA0934" w14:textId="180C7AF1" w:rsidR="00A519E2" w:rsidRPr="001E3C8E" w:rsidRDefault="00A519E2" w:rsidP="0033618D">
            <w:pPr>
              <w:pStyle w:val="TableParagraph"/>
              <w:numPr>
                <w:ilvl w:val="0"/>
                <w:numId w:val="20"/>
              </w:numPr>
              <w:tabs>
                <w:tab w:val="left" w:pos="565"/>
                <w:tab w:val="left" w:pos="566"/>
              </w:tabs>
              <w:spacing w:line="242" w:lineRule="auto"/>
              <w:ind w:right="189"/>
              <w:rPr>
                <w:sz w:val="17"/>
                <w:szCs w:val="17"/>
                <w:lang w:val="es-419"/>
              </w:rPr>
            </w:pPr>
            <w:r w:rsidRPr="001E3C8E">
              <w:rPr>
                <w:sz w:val="17"/>
                <w:szCs w:val="17"/>
                <w:lang w:val="es-419"/>
              </w:rPr>
              <w:t xml:space="preserve">Solicitante de búsqueda </w:t>
            </w:r>
            <w:proofErr w:type="gramStart"/>
            <w:r w:rsidRPr="001E3C8E">
              <w:rPr>
                <w:sz w:val="17"/>
                <w:szCs w:val="17"/>
                <w:lang w:val="es-419"/>
              </w:rPr>
              <w:t>(</w:t>
            </w:r>
            <w:r w:rsidRPr="001E3C8E">
              <w:rPr>
                <w:spacing w:val="-14"/>
                <w:sz w:val="17"/>
                <w:szCs w:val="17"/>
                <w:lang w:val="es-419"/>
              </w:rPr>
              <w:t xml:space="preserve"> </w:t>
            </w:r>
            <w:r w:rsidRPr="001E3C8E">
              <w:rPr>
                <w:sz w:val="17"/>
                <w:szCs w:val="17"/>
                <w:lang w:val="es-419"/>
              </w:rPr>
              <w:t>por</w:t>
            </w:r>
            <w:proofErr w:type="gramEnd"/>
            <w:r w:rsidRPr="001E3C8E">
              <w:rPr>
                <w:sz w:val="17"/>
                <w:szCs w:val="17"/>
                <w:lang w:val="es-419"/>
              </w:rPr>
              <w:t xml:space="preserve"> ejemplo, el solicitante, un tercero o la OPI de manera independiente)</w:t>
            </w:r>
          </w:p>
          <w:p w14:paraId="722FBEDE" w14:textId="77777777" w:rsidR="00A519E2" w:rsidRPr="001E3C8E" w:rsidRDefault="00A519E2" w:rsidP="003A4521">
            <w:pPr>
              <w:pStyle w:val="TableParagraph"/>
              <w:spacing w:before="11"/>
              <w:rPr>
                <w:sz w:val="17"/>
                <w:szCs w:val="17"/>
                <w:lang w:val="es-419"/>
              </w:rPr>
            </w:pPr>
          </w:p>
          <w:p w14:paraId="37F259CA" w14:textId="77777777" w:rsidR="00F735DC" w:rsidRPr="00586EAA" w:rsidRDefault="00A519E2">
            <w:pPr>
              <w:pStyle w:val="TableParagraph"/>
              <w:numPr>
                <w:ilvl w:val="0"/>
                <w:numId w:val="20"/>
              </w:numPr>
              <w:tabs>
                <w:tab w:val="left" w:pos="565"/>
                <w:tab w:val="left" w:pos="566"/>
              </w:tabs>
              <w:ind w:right="185"/>
              <w:rPr>
                <w:sz w:val="17"/>
                <w:szCs w:val="17"/>
                <w:lang w:val="es-419"/>
              </w:rPr>
            </w:pPr>
            <w:r w:rsidRPr="001E3C8E">
              <w:rPr>
                <w:sz w:val="17"/>
                <w:szCs w:val="17"/>
                <w:lang w:val="es-419"/>
              </w:rPr>
              <w:t>Solicitante de examen (por ejemplo, solicitante, tercero o la OPI de manera independiente)</w:t>
            </w:r>
          </w:p>
          <w:p w14:paraId="6ADFC467" w14:textId="77777777" w:rsidR="00F735DC" w:rsidRPr="00586EAA" w:rsidRDefault="00F735DC" w:rsidP="001E3C8E">
            <w:pPr>
              <w:pStyle w:val="TableParagraph"/>
              <w:tabs>
                <w:tab w:val="left" w:pos="565"/>
                <w:tab w:val="left" w:pos="566"/>
              </w:tabs>
              <w:ind w:right="185"/>
              <w:rPr>
                <w:sz w:val="17"/>
                <w:szCs w:val="17"/>
                <w:lang w:val="es-419"/>
              </w:rPr>
            </w:pPr>
          </w:p>
          <w:p w14:paraId="5A997B90" w14:textId="0AB2E5AF" w:rsidR="00F735DC" w:rsidRPr="008027DB" w:rsidRDefault="00F735DC" w:rsidP="008027DB">
            <w:pPr>
              <w:pStyle w:val="TableParagraph"/>
              <w:numPr>
                <w:ilvl w:val="0"/>
                <w:numId w:val="20"/>
              </w:numPr>
              <w:shd w:val="clear" w:color="auto" w:fill="FFFF00"/>
              <w:tabs>
                <w:tab w:val="left" w:pos="565"/>
                <w:tab w:val="left" w:pos="566"/>
              </w:tabs>
              <w:ind w:right="185"/>
              <w:rPr>
                <w:sz w:val="17"/>
                <w:szCs w:val="17"/>
                <w:u w:val="single"/>
                <w:lang w:val="es-419"/>
              </w:rPr>
            </w:pPr>
            <w:r w:rsidRPr="008027DB">
              <w:rPr>
                <w:sz w:val="17"/>
                <w:szCs w:val="17"/>
                <w:u w:val="single"/>
                <w:lang w:val="es-419"/>
              </w:rPr>
              <w:t>Datos de publicación</w:t>
            </w:r>
          </w:p>
          <w:p w14:paraId="2E2F37A3" w14:textId="77777777" w:rsidR="00F735DC" w:rsidRPr="008027DB" w:rsidRDefault="00F735DC" w:rsidP="008027DB">
            <w:pPr>
              <w:pStyle w:val="TableParagraph"/>
              <w:shd w:val="clear" w:color="auto" w:fill="FFFF00"/>
              <w:tabs>
                <w:tab w:val="left" w:pos="565"/>
                <w:tab w:val="left" w:pos="566"/>
              </w:tabs>
              <w:ind w:right="185"/>
              <w:rPr>
                <w:sz w:val="17"/>
                <w:szCs w:val="17"/>
                <w:u w:val="single"/>
                <w:lang w:val="es-419"/>
              </w:rPr>
            </w:pPr>
          </w:p>
          <w:p w14:paraId="709DE676" w14:textId="77777777" w:rsidR="00F735DC" w:rsidRPr="008027DB" w:rsidRDefault="00F735DC" w:rsidP="008027DB">
            <w:pPr>
              <w:pStyle w:val="TableParagraph"/>
              <w:numPr>
                <w:ilvl w:val="0"/>
                <w:numId w:val="20"/>
              </w:numPr>
              <w:shd w:val="clear" w:color="auto" w:fill="FFFF00"/>
              <w:tabs>
                <w:tab w:val="left" w:pos="565"/>
                <w:tab w:val="left" w:pos="566"/>
              </w:tabs>
              <w:ind w:right="185"/>
              <w:rPr>
                <w:sz w:val="17"/>
                <w:szCs w:val="17"/>
                <w:u w:val="single"/>
                <w:lang w:val="es-419"/>
              </w:rPr>
            </w:pPr>
            <w:r w:rsidRPr="008027DB">
              <w:rPr>
                <w:sz w:val="17"/>
                <w:szCs w:val="17"/>
                <w:u w:val="single"/>
                <w:lang w:val="es-419"/>
              </w:rPr>
              <w:t>Datos de prioridad</w:t>
            </w:r>
          </w:p>
          <w:p w14:paraId="647640B4" w14:textId="77777777" w:rsidR="00F735DC" w:rsidRPr="008027DB" w:rsidRDefault="00F735DC" w:rsidP="008027DB">
            <w:pPr>
              <w:pStyle w:val="TableParagraph"/>
              <w:shd w:val="clear" w:color="auto" w:fill="FFFF00"/>
              <w:tabs>
                <w:tab w:val="left" w:pos="565"/>
                <w:tab w:val="left" w:pos="566"/>
              </w:tabs>
              <w:ind w:right="185"/>
              <w:rPr>
                <w:sz w:val="17"/>
                <w:szCs w:val="17"/>
                <w:u w:val="single"/>
                <w:lang w:val="es-419"/>
              </w:rPr>
            </w:pPr>
          </w:p>
          <w:p w14:paraId="6CBA84F4" w14:textId="77777777" w:rsidR="00F735DC" w:rsidRPr="008027DB" w:rsidRDefault="00F735DC" w:rsidP="008027DB">
            <w:pPr>
              <w:pStyle w:val="TableParagraph"/>
              <w:numPr>
                <w:ilvl w:val="0"/>
                <w:numId w:val="20"/>
              </w:numPr>
              <w:shd w:val="clear" w:color="auto" w:fill="FFFF00"/>
              <w:tabs>
                <w:tab w:val="left" w:pos="565"/>
                <w:tab w:val="left" w:pos="566"/>
              </w:tabs>
              <w:ind w:right="185"/>
              <w:rPr>
                <w:sz w:val="17"/>
                <w:szCs w:val="17"/>
                <w:u w:val="single"/>
                <w:lang w:val="es-419"/>
              </w:rPr>
            </w:pPr>
            <w:r w:rsidRPr="008027DB">
              <w:rPr>
                <w:sz w:val="17"/>
                <w:szCs w:val="17"/>
                <w:u w:val="single"/>
                <w:lang w:val="es-419"/>
              </w:rPr>
              <w:t>Datos de los documentos conexos (por ejemplo, datos de presentación de solicitudes regionales o internacionales)</w:t>
            </w:r>
          </w:p>
          <w:p w14:paraId="72E96946" w14:textId="77777777" w:rsidR="00F735DC" w:rsidRPr="008027DB" w:rsidRDefault="00F735DC" w:rsidP="008027DB">
            <w:pPr>
              <w:pStyle w:val="TableParagraph"/>
              <w:shd w:val="clear" w:color="auto" w:fill="FFFF00"/>
              <w:tabs>
                <w:tab w:val="left" w:pos="565"/>
                <w:tab w:val="left" w:pos="566"/>
              </w:tabs>
              <w:ind w:right="185"/>
              <w:rPr>
                <w:sz w:val="17"/>
                <w:szCs w:val="17"/>
                <w:u w:val="single"/>
                <w:lang w:val="es-419"/>
              </w:rPr>
            </w:pPr>
          </w:p>
          <w:p w14:paraId="2CBA4695" w14:textId="4BD2D95C" w:rsidR="00F735DC" w:rsidRPr="001E3C8E" w:rsidRDefault="00F735DC" w:rsidP="008027DB">
            <w:pPr>
              <w:pStyle w:val="TableParagraph"/>
              <w:numPr>
                <w:ilvl w:val="0"/>
                <w:numId w:val="20"/>
              </w:numPr>
              <w:shd w:val="clear" w:color="auto" w:fill="FFFF00"/>
              <w:tabs>
                <w:tab w:val="left" w:pos="565"/>
                <w:tab w:val="left" w:pos="566"/>
              </w:tabs>
              <w:ind w:right="185"/>
              <w:rPr>
                <w:sz w:val="17"/>
                <w:szCs w:val="17"/>
                <w:lang w:val="es-419"/>
              </w:rPr>
            </w:pPr>
            <w:r w:rsidRPr="008027DB">
              <w:rPr>
                <w:sz w:val="17"/>
                <w:szCs w:val="17"/>
                <w:u w:val="single"/>
                <w:lang w:val="es-419"/>
              </w:rPr>
              <w:t>Datos del solicitante</w:t>
            </w:r>
          </w:p>
        </w:tc>
      </w:tr>
      <w:tr w:rsidR="006E54AC" w:rsidRPr="00380724" w14:paraId="1B512283" w14:textId="77777777" w:rsidTr="00F735DC">
        <w:trPr>
          <w:trHeight w:val="1055"/>
        </w:trPr>
        <w:tc>
          <w:tcPr>
            <w:tcW w:w="1102" w:type="dxa"/>
          </w:tcPr>
          <w:p w14:paraId="0A5A7004" w14:textId="4A8B6A78" w:rsidR="00A519E2" w:rsidRPr="001E3C8E" w:rsidRDefault="00A519E2" w:rsidP="003A4521">
            <w:pPr>
              <w:pStyle w:val="TableParagraph"/>
              <w:spacing w:before="116"/>
              <w:ind w:left="107"/>
              <w:rPr>
                <w:sz w:val="17"/>
                <w:szCs w:val="17"/>
                <w:lang w:val="es-419"/>
              </w:rPr>
            </w:pPr>
            <w:r w:rsidRPr="001E3C8E">
              <w:rPr>
                <w:sz w:val="17"/>
                <w:szCs w:val="17"/>
                <w:lang w:val="es-419"/>
              </w:rPr>
              <w:t>E</w:t>
            </w:r>
          </w:p>
        </w:tc>
        <w:tc>
          <w:tcPr>
            <w:tcW w:w="1587" w:type="dxa"/>
          </w:tcPr>
          <w:p w14:paraId="4A87FA15" w14:textId="77777777" w:rsidR="00A519E2" w:rsidRPr="001E3C8E" w:rsidRDefault="00A519E2" w:rsidP="003A4521">
            <w:pPr>
              <w:pStyle w:val="TableParagraph"/>
              <w:spacing w:before="116"/>
              <w:ind w:left="107" w:right="240"/>
              <w:rPr>
                <w:sz w:val="17"/>
                <w:szCs w:val="17"/>
                <w:lang w:val="es-419"/>
              </w:rPr>
            </w:pPr>
            <w:r w:rsidRPr="001E3C8E">
              <w:rPr>
                <w:sz w:val="17"/>
                <w:szCs w:val="17"/>
                <w:lang w:val="es-419"/>
              </w:rPr>
              <w:t>Petición de revisión anterior al registro</w:t>
            </w:r>
          </w:p>
        </w:tc>
        <w:tc>
          <w:tcPr>
            <w:tcW w:w="3800" w:type="dxa"/>
          </w:tcPr>
          <w:p w14:paraId="5D91D88C" w14:textId="77777777" w:rsidR="00A519E2" w:rsidRPr="001E3C8E" w:rsidRDefault="00A519E2" w:rsidP="003A4521">
            <w:pPr>
              <w:pStyle w:val="TableParagraph"/>
              <w:spacing w:before="116"/>
              <w:ind w:left="109" w:right="103"/>
              <w:rPr>
                <w:sz w:val="17"/>
                <w:szCs w:val="17"/>
                <w:lang w:val="es-419"/>
              </w:rPr>
            </w:pPr>
            <w:r w:rsidRPr="001E3C8E">
              <w:rPr>
                <w:sz w:val="17"/>
                <w:szCs w:val="17"/>
                <w:lang w:val="es-419"/>
              </w:rPr>
              <w:t>Esta categoría se compone de un grupo de incidencias relacionadas con la petición de revisión anterior al registro. Incluye, por ejemplo, una petición de oposición anterior al registro, de nuevo examen anterior al registro o de limitación anterior al registro. También incluye el caso en que esa petición se ha considerado inadmisible, ha sido rechazada o retirada. Las incidencias de esta categoría pueden hacer que una solicitud pase de la etapa de examen o de la etapa de anulación (probable) a la etapa de impugnación anterior al registro.</w:t>
            </w:r>
          </w:p>
        </w:tc>
        <w:tc>
          <w:tcPr>
            <w:tcW w:w="2977" w:type="dxa"/>
          </w:tcPr>
          <w:p w14:paraId="3F2D5E02" w14:textId="248D1078" w:rsidR="00A519E2" w:rsidRPr="00380724" w:rsidRDefault="00A519E2" w:rsidP="00380724">
            <w:pPr>
              <w:pStyle w:val="TableParagraph"/>
              <w:numPr>
                <w:ilvl w:val="0"/>
                <w:numId w:val="19"/>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4A7C42D3" w14:textId="52BDA3A2" w:rsidR="00A519E2" w:rsidRPr="00380724" w:rsidRDefault="00A519E2" w:rsidP="00380724">
            <w:pPr>
              <w:pStyle w:val="TableParagraph"/>
              <w:shd w:val="clear" w:color="auto" w:fill="800080"/>
              <w:spacing w:before="3"/>
              <w:rPr>
                <w:strike/>
                <w:color w:val="FFFFFF"/>
                <w:sz w:val="17"/>
                <w:szCs w:val="17"/>
                <w:lang w:val="es-419"/>
              </w:rPr>
            </w:pPr>
          </w:p>
          <w:p w14:paraId="1C1C792A" w14:textId="2903D677" w:rsidR="00A519E2" w:rsidRPr="00380724" w:rsidRDefault="00A519E2" w:rsidP="00380724">
            <w:pPr>
              <w:pStyle w:val="TableParagraph"/>
              <w:numPr>
                <w:ilvl w:val="0"/>
                <w:numId w:val="19"/>
              </w:numPr>
              <w:shd w:val="clear" w:color="auto" w:fill="800080"/>
              <w:tabs>
                <w:tab w:val="left" w:pos="565"/>
                <w:tab w:val="left" w:pos="566"/>
              </w:tabs>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0B60F1F0" w14:textId="13475B04" w:rsidR="00A519E2" w:rsidRPr="00380724" w:rsidRDefault="00A519E2" w:rsidP="00380724">
            <w:pPr>
              <w:pStyle w:val="TableParagraph"/>
              <w:shd w:val="clear" w:color="auto" w:fill="800080"/>
              <w:spacing w:before="6"/>
              <w:rPr>
                <w:strike/>
                <w:color w:val="FFFFFF"/>
                <w:sz w:val="17"/>
                <w:szCs w:val="17"/>
                <w:lang w:val="es-419"/>
              </w:rPr>
            </w:pPr>
          </w:p>
          <w:p w14:paraId="212E4813" w14:textId="385BD877" w:rsidR="00A519E2" w:rsidRPr="00380724" w:rsidRDefault="00A519E2" w:rsidP="00380724">
            <w:pPr>
              <w:pStyle w:val="TableParagraph"/>
              <w:numPr>
                <w:ilvl w:val="0"/>
                <w:numId w:val="19"/>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078FCA1C" w14:textId="77777777" w:rsidR="00A519E2" w:rsidRPr="001E3C8E" w:rsidRDefault="00A519E2" w:rsidP="003A4521">
            <w:pPr>
              <w:pStyle w:val="TableParagraph"/>
              <w:spacing w:before="3"/>
              <w:rPr>
                <w:sz w:val="17"/>
                <w:szCs w:val="17"/>
                <w:lang w:val="es-419"/>
              </w:rPr>
            </w:pPr>
          </w:p>
          <w:p w14:paraId="32495968" w14:textId="77777777" w:rsidR="00A519E2" w:rsidRPr="001E3C8E" w:rsidRDefault="00A519E2" w:rsidP="008027DB">
            <w:pPr>
              <w:pStyle w:val="TableParagraph"/>
              <w:numPr>
                <w:ilvl w:val="0"/>
                <w:numId w:val="30"/>
              </w:numPr>
              <w:tabs>
                <w:tab w:val="left" w:pos="566"/>
              </w:tabs>
              <w:spacing w:line="242" w:lineRule="auto"/>
              <w:ind w:right="209"/>
              <w:jc w:val="both"/>
              <w:rPr>
                <w:sz w:val="17"/>
                <w:szCs w:val="17"/>
                <w:lang w:val="es-419"/>
              </w:rPr>
            </w:pPr>
            <w:r w:rsidRPr="001E3C8E">
              <w:rPr>
                <w:sz w:val="17"/>
                <w:szCs w:val="17"/>
                <w:lang w:val="es-419"/>
              </w:rPr>
              <w:t>Información del Tribunal (por ejemplo, nombre del</w:t>
            </w:r>
            <w:r w:rsidRPr="001E3C8E">
              <w:rPr>
                <w:spacing w:val="-16"/>
                <w:sz w:val="17"/>
                <w:szCs w:val="17"/>
                <w:lang w:val="es-419"/>
              </w:rPr>
              <w:t xml:space="preserve"> </w:t>
            </w:r>
            <w:r w:rsidRPr="001E3C8E">
              <w:rPr>
                <w:sz w:val="17"/>
                <w:szCs w:val="17"/>
                <w:lang w:val="es-419"/>
              </w:rPr>
              <w:t>tribunal, órgano de la</w:t>
            </w:r>
            <w:r w:rsidRPr="001E3C8E">
              <w:rPr>
                <w:spacing w:val="-4"/>
                <w:sz w:val="17"/>
                <w:szCs w:val="17"/>
                <w:lang w:val="es-419"/>
              </w:rPr>
              <w:t xml:space="preserve"> </w:t>
            </w:r>
            <w:r w:rsidRPr="001E3C8E">
              <w:rPr>
                <w:sz w:val="17"/>
                <w:szCs w:val="17"/>
                <w:lang w:val="es-419"/>
              </w:rPr>
              <w:t>OPI)</w:t>
            </w:r>
          </w:p>
          <w:p w14:paraId="42F7BE54" w14:textId="77777777" w:rsidR="00A519E2" w:rsidRPr="001E3C8E" w:rsidRDefault="00A519E2" w:rsidP="003A4521">
            <w:pPr>
              <w:pStyle w:val="TableParagraph"/>
              <w:rPr>
                <w:sz w:val="17"/>
                <w:szCs w:val="17"/>
                <w:lang w:val="es-419"/>
              </w:rPr>
            </w:pPr>
          </w:p>
          <w:p w14:paraId="354D644C" w14:textId="77777777" w:rsidR="00A519E2" w:rsidRPr="001E3C8E" w:rsidRDefault="00A519E2" w:rsidP="008027DB">
            <w:pPr>
              <w:pStyle w:val="TableParagraph"/>
              <w:numPr>
                <w:ilvl w:val="0"/>
                <w:numId w:val="30"/>
              </w:numPr>
              <w:tabs>
                <w:tab w:val="left" w:pos="565"/>
                <w:tab w:val="left" w:pos="566"/>
              </w:tabs>
              <w:ind w:hanging="426"/>
              <w:rPr>
                <w:sz w:val="17"/>
                <w:szCs w:val="17"/>
                <w:lang w:val="es-419"/>
              </w:rPr>
            </w:pPr>
            <w:r w:rsidRPr="001E3C8E">
              <w:rPr>
                <w:sz w:val="17"/>
                <w:szCs w:val="17"/>
                <w:lang w:val="es-419"/>
              </w:rPr>
              <w:t>Nombres de las</w:t>
            </w:r>
            <w:r w:rsidRPr="001E3C8E">
              <w:rPr>
                <w:spacing w:val="-2"/>
                <w:sz w:val="17"/>
                <w:szCs w:val="17"/>
                <w:lang w:val="es-419"/>
              </w:rPr>
              <w:t xml:space="preserve"> </w:t>
            </w:r>
            <w:r w:rsidRPr="001E3C8E">
              <w:rPr>
                <w:sz w:val="17"/>
                <w:szCs w:val="17"/>
                <w:lang w:val="es-419"/>
              </w:rPr>
              <w:t>partes</w:t>
            </w:r>
          </w:p>
          <w:p w14:paraId="750D91E5" w14:textId="77777777" w:rsidR="00A519E2" w:rsidRPr="001E3C8E" w:rsidRDefault="00A519E2" w:rsidP="003A4521">
            <w:pPr>
              <w:pStyle w:val="TableParagraph"/>
              <w:spacing w:before="3"/>
              <w:rPr>
                <w:sz w:val="17"/>
                <w:szCs w:val="17"/>
                <w:lang w:val="es-419"/>
              </w:rPr>
            </w:pPr>
          </w:p>
          <w:p w14:paraId="368C2A38" w14:textId="77777777" w:rsidR="00A519E2" w:rsidRPr="00586EAA" w:rsidRDefault="00A519E2" w:rsidP="008027DB">
            <w:pPr>
              <w:pStyle w:val="TableParagraph"/>
              <w:numPr>
                <w:ilvl w:val="0"/>
                <w:numId w:val="30"/>
              </w:numPr>
              <w:tabs>
                <w:tab w:val="left" w:pos="565"/>
                <w:tab w:val="left" w:pos="566"/>
              </w:tabs>
              <w:ind w:right="494"/>
              <w:rPr>
                <w:sz w:val="17"/>
                <w:szCs w:val="17"/>
                <w:lang w:val="es-419"/>
              </w:rPr>
            </w:pPr>
            <w:r w:rsidRPr="001E3C8E">
              <w:rPr>
                <w:sz w:val="17"/>
                <w:szCs w:val="17"/>
                <w:lang w:val="es-419"/>
              </w:rPr>
              <w:t>Nombre e información</w:t>
            </w:r>
            <w:r w:rsidRPr="001E3C8E">
              <w:rPr>
                <w:spacing w:val="-13"/>
                <w:sz w:val="17"/>
                <w:szCs w:val="17"/>
                <w:lang w:val="es-419"/>
              </w:rPr>
              <w:t xml:space="preserve"> </w:t>
            </w:r>
            <w:r w:rsidRPr="001E3C8E">
              <w:rPr>
                <w:sz w:val="17"/>
                <w:szCs w:val="17"/>
                <w:lang w:val="es-419"/>
              </w:rPr>
              <w:t>de contacto de los representantes</w:t>
            </w:r>
          </w:p>
          <w:p w14:paraId="31DCA5EE" w14:textId="77777777" w:rsidR="00F735DC" w:rsidRPr="00586EAA" w:rsidRDefault="00F735DC" w:rsidP="001E3C8E">
            <w:pPr>
              <w:pStyle w:val="TableParagraph"/>
              <w:tabs>
                <w:tab w:val="left" w:pos="565"/>
                <w:tab w:val="left" w:pos="566"/>
              </w:tabs>
              <w:ind w:right="494"/>
              <w:rPr>
                <w:sz w:val="17"/>
                <w:szCs w:val="17"/>
                <w:lang w:val="es-419"/>
              </w:rPr>
            </w:pPr>
          </w:p>
          <w:p w14:paraId="24A2F9AD" w14:textId="0D762559" w:rsidR="00F735DC" w:rsidRPr="008027DB" w:rsidRDefault="00F735DC" w:rsidP="008027DB">
            <w:pPr>
              <w:pStyle w:val="TableParagraph"/>
              <w:numPr>
                <w:ilvl w:val="0"/>
                <w:numId w:val="30"/>
              </w:numPr>
              <w:tabs>
                <w:tab w:val="left" w:pos="565"/>
                <w:tab w:val="left" w:pos="566"/>
              </w:tabs>
              <w:ind w:right="494"/>
              <w:rPr>
                <w:sz w:val="17"/>
                <w:szCs w:val="17"/>
                <w:u w:val="single"/>
                <w:lang w:val="es-419"/>
              </w:rPr>
            </w:pPr>
            <w:r w:rsidRPr="008027DB">
              <w:rPr>
                <w:sz w:val="17"/>
                <w:szCs w:val="17"/>
                <w:highlight w:val="yellow"/>
                <w:u w:val="single"/>
                <w:shd w:val="clear" w:color="auto" w:fill="FFFF00"/>
                <w:lang w:val="es-419"/>
              </w:rPr>
              <w:t>Datos del procedimiento de revisión (por ejemplo, fecha de la oposición, referencia, idioma)</w:t>
            </w:r>
          </w:p>
        </w:tc>
      </w:tr>
    </w:tbl>
    <w:p w14:paraId="4B8E01A4" w14:textId="15CA8E24" w:rsidR="005114F8" w:rsidRPr="005114F8" w:rsidRDefault="005114F8">
      <w:pPr>
        <w:rPr>
          <w:sz w:val="22"/>
          <w:szCs w:val="22"/>
          <w:lang w:val="es-419"/>
        </w:rPr>
      </w:pPr>
    </w:p>
    <w:tbl>
      <w:tblPr>
        <w:tblpPr w:leftFromText="180" w:rightFromText="180" w:vertAnchor="text" w:horzAnchor="margin" w:tblpY="255"/>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1E3C8E" w14:paraId="5FADF9C1" w14:textId="77777777" w:rsidTr="00A519E2">
        <w:trPr>
          <w:trHeight w:val="3170"/>
        </w:trPr>
        <w:tc>
          <w:tcPr>
            <w:tcW w:w="1102" w:type="dxa"/>
            <w:tcBorders>
              <w:top w:val="single" w:sz="4" w:space="0" w:color="auto"/>
            </w:tcBorders>
          </w:tcPr>
          <w:p w14:paraId="25C2E60F"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t>F</w:t>
            </w:r>
          </w:p>
        </w:tc>
        <w:tc>
          <w:tcPr>
            <w:tcW w:w="1587" w:type="dxa"/>
            <w:tcBorders>
              <w:top w:val="single" w:sz="4" w:space="0" w:color="auto"/>
            </w:tcBorders>
          </w:tcPr>
          <w:p w14:paraId="4100971B" w14:textId="77777777" w:rsidR="00A519E2" w:rsidRPr="001E3C8E" w:rsidRDefault="00A519E2" w:rsidP="00A519E2">
            <w:pPr>
              <w:pStyle w:val="TableParagraph"/>
              <w:spacing w:before="116"/>
              <w:ind w:left="107" w:right="221"/>
              <w:rPr>
                <w:sz w:val="17"/>
                <w:szCs w:val="17"/>
                <w:lang w:val="es-419"/>
              </w:rPr>
            </w:pPr>
            <w:r w:rsidRPr="001E3C8E">
              <w:rPr>
                <w:sz w:val="17"/>
                <w:szCs w:val="17"/>
                <w:lang w:val="es-419"/>
              </w:rPr>
              <w:t>Registro de un dibujo o modelo industrial</w:t>
            </w:r>
          </w:p>
        </w:tc>
        <w:tc>
          <w:tcPr>
            <w:tcW w:w="3800" w:type="dxa"/>
            <w:tcBorders>
              <w:top w:val="single" w:sz="4" w:space="0" w:color="auto"/>
            </w:tcBorders>
          </w:tcPr>
          <w:p w14:paraId="4EB1AF7D" w14:textId="77777777" w:rsidR="00A519E2" w:rsidRPr="001E3C8E" w:rsidRDefault="00A519E2" w:rsidP="00A519E2">
            <w:pPr>
              <w:pStyle w:val="TableParagraph"/>
              <w:spacing w:before="116"/>
              <w:ind w:left="109" w:right="137"/>
              <w:rPr>
                <w:sz w:val="17"/>
                <w:szCs w:val="17"/>
                <w:lang w:val="es-419"/>
              </w:rPr>
            </w:pPr>
            <w:r w:rsidRPr="001E3C8E">
              <w:rPr>
                <w:sz w:val="17"/>
                <w:szCs w:val="17"/>
                <w:lang w:val="es-419"/>
              </w:rPr>
              <w:t>Esta categoría se compone de un grupo de incidencias relacionadas con la fecha de concesión efectiva de un derecho de PI y/o de entrada de un dibujo o modelo industrial en el registro de la OPI. Incluye, por ejemplo, cuando un dibujo o modelo industrial ha sido registrado y/o un derecho de PI ha sido concedido tras un examen, una apelación, una revisión anterior al registro o la inadmisibilidad, rechazo o retirada de una petición de revisión anterior al registro. Las incidencias de esta categoría pueden hacer que una solicitud pase de la etapa de examen o la etapa de impugnación anterior al registro a la etapa de registro.</w:t>
            </w:r>
          </w:p>
        </w:tc>
        <w:tc>
          <w:tcPr>
            <w:tcW w:w="2977" w:type="dxa"/>
            <w:tcBorders>
              <w:top w:val="single" w:sz="4" w:space="0" w:color="auto"/>
            </w:tcBorders>
          </w:tcPr>
          <w:p w14:paraId="11A62F98" w14:textId="61102455" w:rsidR="00A519E2" w:rsidRPr="00380724" w:rsidRDefault="00A519E2" w:rsidP="00380724">
            <w:pPr>
              <w:pStyle w:val="TableParagraph"/>
              <w:numPr>
                <w:ilvl w:val="0"/>
                <w:numId w:val="18"/>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2F7CA440" w14:textId="434EBF8C" w:rsidR="00A519E2" w:rsidRPr="00380724" w:rsidRDefault="00A519E2" w:rsidP="00380724">
            <w:pPr>
              <w:pStyle w:val="TableParagraph"/>
              <w:shd w:val="clear" w:color="auto" w:fill="800080"/>
              <w:rPr>
                <w:strike/>
                <w:color w:val="FFFFFF"/>
                <w:sz w:val="17"/>
                <w:szCs w:val="17"/>
                <w:lang w:val="es-419"/>
              </w:rPr>
            </w:pPr>
          </w:p>
          <w:p w14:paraId="5BB5F068" w14:textId="5FE7977F" w:rsidR="00A519E2" w:rsidRPr="00380724" w:rsidRDefault="00A519E2" w:rsidP="00380724">
            <w:pPr>
              <w:pStyle w:val="TableParagraph"/>
              <w:numPr>
                <w:ilvl w:val="0"/>
                <w:numId w:val="18"/>
              </w:numPr>
              <w:shd w:val="clear" w:color="auto" w:fill="800080"/>
              <w:tabs>
                <w:tab w:val="left" w:pos="565"/>
                <w:tab w:val="left" w:pos="566"/>
              </w:tabs>
              <w:spacing w:before="1"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6DD4B8B8" w14:textId="52ABC957" w:rsidR="00A519E2" w:rsidRPr="00380724" w:rsidRDefault="00A519E2" w:rsidP="00380724">
            <w:pPr>
              <w:pStyle w:val="TableParagraph"/>
              <w:shd w:val="clear" w:color="auto" w:fill="800080"/>
              <w:rPr>
                <w:strike/>
                <w:color w:val="FFFFFF"/>
                <w:sz w:val="17"/>
                <w:szCs w:val="17"/>
                <w:lang w:val="es-419"/>
              </w:rPr>
            </w:pPr>
          </w:p>
          <w:p w14:paraId="14BF5D1D" w14:textId="097CFCC3" w:rsidR="00A519E2" w:rsidRPr="00380724" w:rsidRDefault="00A519E2" w:rsidP="00380724">
            <w:pPr>
              <w:pStyle w:val="TableParagraph"/>
              <w:numPr>
                <w:ilvl w:val="0"/>
                <w:numId w:val="18"/>
              </w:numPr>
              <w:shd w:val="clear" w:color="auto" w:fill="800080"/>
              <w:tabs>
                <w:tab w:val="left" w:pos="565"/>
                <w:tab w:val="left" w:pos="566"/>
              </w:tabs>
              <w:spacing w:before="1"/>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0C63D52A" w14:textId="77777777" w:rsidR="00A519E2" w:rsidRPr="001E3C8E" w:rsidRDefault="00A519E2" w:rsidP="00A519E2">
            <w:pPr>
              <w:pStyle w:val="TableParagraph"/>
              <w:spacing w:before="2"/>
              <w:rPr>
                <w:sz w:val="17"/>
                <w:szCs w:val="17"/>
                <w:lang w:val="es-419"/>
              </w:rPr>
            </w:pPr>
          </w:p>
          <w:p w14:paraId="6CF56580" w14:textId="77777777" w:rsidR="00A519E2" w:rsidRPr="001E3C8E" w:rsidRDefault="00A519E2" w:rsidP="008027DB">
            <w:pPr>
              <w:pStyle w:val="TableParagraph"/>
              <w:numPr>
                <w:ilvl w:val="0"/>
                <w:numId w:val="31"/>
              </w:numPr>
              <w:tabs>
                <w:tab w:val="left" w:pos="565"/>
                <w:tab w:val="left" w:pos="566"/>
              </w:tabs>
              <w:rPr>
                <w:sz w:val="17"/>
                <w:szCs w:val="17"/>
                <w:lang w:val="es-419"/>
              </w:rPr>
            </w:pPr>
            <w:r w:rsidRPr="001E3C8E">
              <w:rPr>
                <w:sz w:val="17"/>
                <w:szCs w:val="17"/>
                <w:lang w:val="es-419"/>
              </w:rPr>
              <w:t>Nombre del titular</w:t>
            </w:r>
            <w:r w:rsidRPr="001E3C8E">
              <w:rPr>
                <w:spacing w:val="-2"/>
                <w:sz w:val="17"/>
                <w:szCs w:val="17"/>
                <w:lang w:val="es-419"/>
              </w:rPr>
              <w:t xml:space="preserve"> </w:t>
            </w:r>
            <w:r w:rsidRPr="001E3C8E">
              <w:rPr>
                <w:sz w:val="17"/>
                <w:szCs w:val="17"/>
                <w:lang w:val="es-419"/>
              </w:rPr>
              <w:t>inscrito</w:t>
            </w:r>
          </w:p>
          <w:p w14:paraId="1D43D703" w14:textId="77777777" w:rsidR="00A519E2" w:rsidRPr="001E3C8E" w:rsidRDefault="00A519E2" w:rsidP="00A519E2">
            <w:pPr>
              <w:pStyle w:val="TableParagraph"/>
              <w:spacing w:before="3"/>
              <w:rPr>
                <w:sz w:val="17"/>
                <w:szCs w:val="17"/>
                <w:lang w:val="es-419"/>
              </w:rPr>
            </w:pPr>
          </w:p>
          <w:p w14:paraId="1AF97FE3" w14:textId="77777777" w:rsidR="00A519E2" w:rsidRPr="001E3C8E" w:rsidRDefault="00A519E2" w:rsidP="008027DB">
            <w:pPr>
              <w:pStyle w:val="TableParagraph"/>
              <w:numPr>
                <w:ilvl w:val="0"/>
                <w:numId w:val="31"/>
              </w:numPr>
              <w:tabs>
                <w:tab w:val="left" w:pos="565"/>
                <w:tab w:val="left" w:pos="566"/>
              </w:tabs>
              <w:ind w:right="351"/>
              <w:rPr>
                <w:sz w:val="17"/>
                <w:szCs w:val="17"/>
                <w:lang w:val="es-419"/>
              </w:rPr>
            </w:pPr>
            <w:r w:rsidRPr="001E3C8E">
              <w:rPr>
                <w:sz w:val="17"/>
                <w:szCs w:val="17"/>
                <w:lang w:val="es-419"/>
              </w:rPr>
              <w:t>Referencia a la decisión</w:t>
            </w:r>
            <w:r w:rsidRPr="001E3C8E">
              <w:rPr>
                <w:spacing w:val="-14"/>
                <w:sz w:val="17"/>
                <w:szCs w:val="17"/>
                <w:lang w:val="es-419"/>
              </w:rPr>
              <w:t xml:space="preserve"> </w:t>
            </w:r>
            <w:r w:rsidRPr="001E3C8E">
              <w:rPr>
                <w:sz w:val="17"/>
                <w:szCs w:val="17"/>
                <w:lang w:val="es-419"/>
              </w:rPr>
              <w:t>de examen anterior al registro (por ejemplo, decisión del tribunal tras el examen anterior al</w:t>
            </w:r>
            <w:r w:rsidRPr="001E3C8E">
              <w:rPr>
                <w:spacing w:val="1"/>
                <w:sz w:val="17"/>
                <w:szCs w:val="17"/>
                <w:lang w:val="es-419"/>
              </w:rPr>
              <w:t xml:space="preserve"> </w:t>
            </w:r>
            <w:r w:rsidRPr="001E3C8E">
              <w:rPr>
                <w:sz w:val="17"/>
                <w:szCs w:val="17"/>
                <w:lang w:val="es-419"/>
              </w:rPr>
              <w:t>registro)</w:t>
            </w:r>
          </w:p>
          <w:p w14:paraId="0CBE986F" w14:textId="77777777" w:rsidR="00F735DC" w:rsidRPr="001E3C8E" w:rsidRDefault="00F735DC" w:rsidP="001E3C8E">
            <w:pPr>
              <w:pStyle w:val="TableParagraph"/>
              <w:tabs>
                <w:tab w:val="left" w:pos="565"/>
                <w:tab w:val="left" w:pos="566"/>
              </w:tabs>
              <w:ind w:right="351"/>
              <w:rPr>
                <w:sz w:val="17"/>
                <w:szCs w:val="17"/>
                <w:lang w:val="es-419"/>
              </w:rPr>
            </w:pPr>
          </w:p>
          <w:p w14:paraId="06EA81AA" w14:textId="77777777" w:rsidR="00F735DC" w:rsidRPr="008027DB" w:rsidRDefault="00F735DC" w:rsidP="008027DB">
            <w:pPr>
              <w:pStyle w:val="TableParagraph"/>
              <w:numPr>
                <w:ilvl w:val="0"/>
                <w:numId w:val="31"/>
              </w:numPr>
              <w:shd w:val="clear" w:color="auto" w:fill="FFFF00"/>
              <w:tabs>
                <w:tab w:val="left" w:pos="565"/>
                <w:tab w:val="left" w:pos="566"/>
              </w:tabs>
              <w:ind w:right="351"/>
              <w:rPr>
                <w:sz w:val="17"/>
                <w:szCs w:val="17"/>
                <w:u w:val="single"/>
                <w:lang w:val="es-419"/>
              </w:rPr>
            </w:pPr>
            <w:r w:rsidRPr="008027DB">
              <w:rPr>
                <w:sz w:val="17"/>
                <w:szCs w:val="17"/>
                <w:u w:val="single"/>
                <w:lang w:val="es-419"/>
              </w:rPr>
              <w:t>Fecha de prioridad</w:t>
            </w:r>
          </w:p>
          <w:p w14:paraId="4E9C5D23" w14:textId="70ABE008" w:rsidR="00F735DC" w:rsidRPr="001E3C8E" w:rsidRDefault="00F735DC" w:rsidP="001E3C8E">
            <w:pPr>
              <w:pStyle w:val="TableParagraph"/>
              <w:tabs>
                <w:tab w:val="left" w:pos="565"/>
                <w:tab w:val="left" w:pos="566"/>
              </w:tabs>
              <w:ind w:right="351"/>
              <w:rPr>
                <w:sz w:val="17"/>
                <w:szCs w:val="17"/>
                <w:lang w:val="es-419"/>
              </w:rPr>
            </w:pPr>
          </w:p>
        </w:tc>
      </w:tr>
      <w:tr w:rsidR="006E54AC" w:rsidRPr="00380724" w14:paraId="4D60E66A" w14:textId="77777777" w:rsidTr="00A519E2">
        <w:trPr>
          <w:trHeight w:val="2685"/>
        </w:trPr>
        <w:tc>
          <w:tcPr>
            <w:tcW w:w="1102" w:type="dxa"/>
          </w:tcPr>
          <w:p w14:paraId="30534C7D" w14:textId="77777777" w:rsidR="00A519E2" w:rsidRPr="001E3C8E" w:rsidRDefault="00A519E2" w:rsidP="00A519E2">
            <w:pPr>
              <w:pStyle w:val="TableParagraph"/>
              <w:spacing w:before="118"/>
              <w:ind w:left="107"/>
              <w:rPr>
                <w:sz w:val="17"/>
                <w:szCs w:val="17"/>
                <w:lang w:val="es-419"/>
              </w:rPr>
            </w:pPr>
            <w:r w:rsidRPr="001E3C8E">
              <w:rPr>
                <w:sz w:val="17"/>
                <w:szCs w:val="17"/>
                <w:lang w:val="es-419"/>
              </w:rPr>
              <w:t>H</w:t>
            </w:r>
          </w:p>
        </w:tc>
        <w:tc>
          <w:tcPr>
            <w:tcW w:w="1587" w:type="dxa"/>
          </w:tcPr>
          <w:p w14:paraId="06AA160E" w14:textId="77777777" w:rsidR="00A519E2" w:rsidRPr="001E3C8E" w:rsidRDefault="00A519E2" w:rsidP="00A519E2">
            <w:pPr>
              <w:pStyle w:val="TableParagraph"/>
              <w:spacing w:before="118"/>
              <w:ind w:left="107" w:right="221"/>
              <w:rPr>
                <w:sz w:val="17"/>
                <w:szCs w:val="17"/>
                <w:lang w:val="es-419"/>
              </w:rPr>
            </w:pPr>
            <w:r w:rsidRPr="001E3C8E">
              <w:rPr>
                <w:sz w:val="17"/>
                <w:szCs w:val="17"/>
                <w:lang w:val="es-419"/>
              </w:rPr>
              <w:t>Extinción de derecho de PI</w:t>
            </w:r>
          </w:p>
        </w:tc>
        <w:tc>
          <w:tcPr>
            <w:tcW w:w="3800" w:type="dxa"/>
          </w:tcPr>
          <w:p w14:paraId="461CC4DE" w14:textId="77777777" w:rsidR="00A519E2" w:rsidRPr="001E3C8E" w:rsidRDefault="00A519E2" w:rsidP="00A519E2">
            <w:pPr>
              <w:pStyle w:val="TableParagraph"/>
              <w:spacing w:before="118"/>
              <w:ind w:left="109" w:right="108"/>
              <w:rPr>
                <w:sz w:val="17"/>
                <w:szCs w:val="17"/>
                <w:lang w:val="es-419"/>
              </w:rPr>
            </w:pPr>
            <w:r w:rsidRPr="001E3C8E">
              <w:rPr>
                <w:sz w:val="17"/>
                <w:szCs w:val="17"/>
                <w:lang w:val="es-419"/>
              </w:rPr>
              <w:t>Esta categoría se compone de un grupo de incidencias relacionadas con la extinción de un derecho de PI. Incluye, por ejemplo, la extinción de un derecho de PI tras una revisión de este, un recurso de apelación, o un rechazo al restablecimiento, o debido a su caducidad o expiración. Las incidencias de esta categoría pueden hacer que un derecho de PI pase de la etapa de registro o de la etapa de impugnación posterior al registro a la etapa de anulación (probable).</w:t>
            </w:r>
          </w:p>
        </w:tc>
        <w:tc>
          <w:tcPr>
            <w:tcW w:w="2977" w:type="dxa"/>
          </w:tcPr>
          <w:p w14:paraId="58B951D0" w14:textId="4B3A243B" w:rsidR="00A519E2" w:rsidRPr="00380724" w:rsidRDefault="00A519E2" w:rsidP="00380724">
            <w:pPr>
              <w:pStyle w:val="TableParagraph"/>
              <w:numPr>
                <w:ilvl w:val="0"/>
                <w:numId w:val="17"/>
              </w:numPr>
              <w:shd w:val="clear" w:color="auto" w:fill="800080"/>
              <w:tabs>
                <w:tab w:val="left" w:pos="565"/>
                <w:tab w:val="left" w:pos="566"/>
              </w:tabs>
              <w:spacing w:before="121"/>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5884783F" w14:textId="108CBAB6" w:rsidR="00A519E2" w:rsidRPr="00380724" w:rsidRDefault="00A519E2" w:rsidP="00380724">
            <w:pPr>
              <w:pStyle w:val="TableParagraph"/>
              <w:shd w:val="clear" w:color="auto" w:fill="800080"/>
              <w:rPr>
                <w:strike/>
                <w:color w:val="FFFFFF"/>
                <w:sz w:val="17"/>
                <w:szCs w:val="17"/>
                <w:lang w:val="es-419"/>
              </w:rPr>
            </w:pPr>
          </w:p>
          <w:p w14:paraId="6D05E100" w14:textId="7BC9FED1" w:rsidR="00A519E2" w:rsidRPr="00380724" w:rsidRDefault="00A519E2" w:rsidP="00380724">
            <w:pPr>
              <w:pStyle w:val="TableParagraph"/>
              <w:numPr>
                <w:ilvl w:val="0"/>
                <w:numId w:val="17"/>
              </w:numPr>
              <w:shd w:val="clear" w:color="auto" w:fill="800080"/>
              <w:tabs>
                <w:tab w:val="left" w:pos="565"/>
                <w:tab w:val="left" w:pos="566"/>
              </w:tabs>
              <w:spacing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1595AE38" w14:textId="0F419D4D" w:rsidR="00A519E2" w:rsidRPr="00380724" w:rsidRDefault="00A519E2" w:rsidP="00380724">
            <w:pPr>
              <w:pStyle w:val="TableParagraph"/>
              <w:shd w:val="clear" w:color="auto" w:fill="800080"/>
              <w:spacing w:before="1"/>
              <w:rPr>
                <w:strike/>
                <w:color w:val="FFFFFF"/>
                <w:sz w:val="17"/>
                <w:szCs w:val="17"/>
                <w:lang w:val="es-419"/>
              </w:rPr>
            </w:pPr>
          </w:p>
          <w:p w14:paraId="2A495F81" w14:textId="6F10D519" w:rsidR="00A519E2" w:rsidRPr="00380724" w:rsidRDefault="00A519E2" w:rsidP="00380724">
            <w:pPr>
              <w:pStyle w:val="TableParagraph"/>
              <w:numPr>
                <w:ilvl w:val="0"/>
                <w:numId w:val="17"/>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19"/>
                <w:sz w:val="17"/>
                <w:szCs w:val="17"/>
                <w:lang w:val="es-419"/>
              </w:rPr>
              <w:t xml:space="preserve"> </w:t>
            </w:r>
            <w:r w:rsidRPr="00380724">
              <w:rPr>
                <w:strike/>
                <w:color w:val="FFFFFF"/>
                <w:sz w:val="17"/>
                <w:szCs w:val="17"/>
                <w:lang w:val="es-419"/>
              </w:rPr>
              <w:t>libre)</w:t>
            </w:r>
          </w:p>
          <w:p w14:paraId="5BE1A470" w14:textId="73CC1019" w:rsidR="00A519E2" w:rsidRPr="00380724" w:rsidRDefault="00A519E2" w:rsidP="00380724">
            <w:pPr>
              <w:pStyle w:val="TableParagraph"/>
              <w:shd w:val="clear" w:color="auto" w:fill="800080"/>
              <w:spacing w:before="2"/>
              <w:rPr>
                <w:strike/>
                <w:color w:val="FFFFFF"/>
                <w:sz w:val="17"/>
                <w:szCs w:val="17"/>
                <w:lang w:val="es-419"/>
              </w:rPr>
            </w:pPr>
          </w:p>
          <w:p w14:paraId="7A6E4EF3" w14:textId="2E023262" w:rsidR="00A519E2" w:rsidRPr="00380724" w:rsidRDefault="00A519E2" w:rsidP="00380724">
            <w:pPr>
              <w:pStyle w:val="TableParagraph"/>
              <w:numPr>
                <w:ilvl w:val="0"/>
                <w:numId w:val="17"/>
              </w:numPr>
              <w:shd w:val="clear" w:color="auto" w:fill="800080"/>
              <w:tabs>
                <w:tab w:val="left" w:pos="565"/>
                <w:tab w:val="left" w:pos="566"/>
              </w:tabs>
              <w:spacing w:before="1"/>
              <w:ind w:hanging="426"/>
              <w:rPr>
                <w:i/>
                <w:strike/>
                <w:color w:val="FFFFFF"/>
                <w:sz w:val="17"/>
                <w:szCs w:val="17"/>
                <w:lang w:val="es-419"/>
              </w:rPr>
            </w:pPr>
            <w:r w:rsidRPr="00380724">
              <w:rPr>
                <w:i/>
                <w:strike/>
                <w:color w:val="FFFFFF"/>
                <w:sz w:val="17"/>
                <w:szCs w:val="17"/>
                <w:lang w:val="es-419"/>
              </w:rPr>
              <w:t xml:space="preserve">Ex </w:t>
            </w:r>
            <w:proofErr w:type="spellStart"/>
            <w:r w:rsidRPr="00380724">
              <w:rPr>
                <w:i/>
                <w:strike/>
                <w:color w:val="FFFFFF"/>
                <w:sz w:val="17"/>
                <w:szCs w:val="17"/>
                <w:lang w:val="es-419"/>
              </w:rPr>
              <w:t>tunc</w:t>
            </w:r>
            <w:proofErr w:type="spellEnd"/>
            <w:r w:rsidRPr="00380724">
              <w:rPr>
                <w:i/>
                <w:strike/>
                <w:color w:val="FFFFFF"/>
                <w:sz w:val="17"/>
                <w:szCs w:val="17"/>
                <w:lang w:val="es-419"/>
              </w:rPr>
              <w:t xml:space="preserve"> </w:t>
            </w:r>
            <w:r w:rsidRPr="00380724">
              <w:rPr>
                <w:strike/>
                <w:color w:val="FFFFFF"/>
                <w:sz w:val="17"/>
                <w:szCs w:val="17"/>
                <w:lang w:val="es-419"/>
              </w:rPr>
              <w:t xml:space="preserve">o indicador </w:t>
            </w:r>
            <w:r w:rsidRPr="00380724">
              <w:rPr>
                <w:i/>
                <w:strike/>
                <w:color w:val="FFFFFF"/>
                <w:sz w:val="17"/>
                <w:szCs w:val="17"/>
                <w:lang w:val="es-419"/>
              </w:rPr>
              <w:t>Ex</w:t>
            </w:r>
            <w:r w:rsidRPr="00380724">
              <w:rPr>
                <w:i/>
                <w:strike/>
                <w:color w:val="FFFFFF"/>
                <w:spacing w:val="-11"/>
                <w:sz w:val="17"/>
                <w:szCs w:val="17"/>
                <w:lang w:val="es-419"/>
              </w:rPr>
              <w:t xml:space="preserve"> </w:t>
            </w:r>
            <w:r w:rsidRPr="00380724">
              <w:rPr>
                <w:i/>
                <w:strike/>
                <w:color w:val="FFFFFF"/>
                <w:sz w:val="17"/>
                <w:szCs w:val="17"/>
                <w:lang w:val="es-419"/>
              </w:rPr>
              <w:t>nunc</w:t>
            </w:r>
          </w:p>
          <w:p w14:paraId="74D7C08D" w14:textId="77777777" w:rsidR="00A519E2" w:rsidRPr="001E3C8E" w:rsidRDefault="00A519E2" w:rsidP="00A519E2">
            <w:pPr>
              <w:pStyle w:val="TableParagraph"/>
              <w:spacing w:before="2"/>
              <w:rPr>
                <w:sz w:val="17"/>
                <w:szCs w:val="17"/>
                <w:lang w:val="es-419"/>
              </w:rPr>
            </w:pPr>
          </w:p>
          <w:p w14:paraId="25539DA3" w14:textId="3BD44A1B" w:rsidR="00F735DC" w:rsidRPr="008027DB" w:rsidRDefault="00F735DC" w:rsidP="008027DB">
            <w:pPr>
              <w:pStyle w:val="TableParagraph"/>
              <w:numPr>
                <w:ilvl w:val="0"/>
                <w:numId w:val="32"/>
              </w:numPr>
              <w:shd w:val="clear" w:color="auto" w:fill="FFFF00"/>
              <w:tabs>
                <w:tab w:val="left" w:pos="565"/>
                <w:tab w:val="left" w:pos="566"/>
              </w:tabs>
              <w:ind w:right="117"/>
              <w:rPr>
                <w:sz w:val="17"/>
                <w:szCs w:val="17"/>
                <w:u w:val="single"/>
                <w:lang w:val="es-419"/>
              </w:rPr>
            </w:pPr>
            <w:r w:rsidRPr="008027DB">
              <w:rPr>
                <w:sz w:val="17"/>
                <w:szCs w:val="17"/>
                <w:u w:val="single"/>
                <w:lang w:val="es-419"/>
              </w:rPr>
              <w:t>Fecha de inicio del efecto jurídico</w:t>
            </w:r>
          </w:p>
          <w:p w14:paraId="5A2BC52C" w14:textId="77777777" w:rsidR="00F735DC" w:rsidRPr="001E3C8E" w:rsidRDefault="00F735DC" w:rsidP="001E3C8E">
            <w:pPr>
              <w:pStyle w:val="TableParagraph"/>
              <w:tabs>
                <w:tab w:val="left" w:pos="565"/>
                <w:tab w:val="left" w:pos="566"/>
              </w:tabs>
              <w:ind w:right="117"/>
              <w:rPr>
                <w:sz w:val="17"/>
                <w:szCs w:val="17"/>
                <w:lang w:val="es-419"/>
              </w:rPr>
            </w:pPr>
          </w:p>
          <w:p w14:paraId="5C38213E" w14:textId="77777777" w:rsidR="00A519E2" w:rsidRPr="001E3C8E" w:rsidRDefault="00A519E2" w:rsidP="008027DB">
            <w:pPr>
              <w:pStyle w:val="TableParagraph"/>
              <w:numPr>
                <w:ilvl w:val="0"/>
                <w:numId w:val="32"/>
              </w:numPr>
              <w:tabs>
                <w:tab w:val="left" w:pos="565"/>
                <w:tab w:val="left" w:pos="566"/>
              </w:tabs>
              <w:ind w:right="117"/>
              <w:rPr>
                <w:sz w:val="17"/>
                <w:szCs w:val="17"/>
                <w:lang w:val="es-419"/>
              </w:rPr>
            </w:pPr>
            <w:r w:rsidRPr="001E3C8E">
              <w:rPr>
                <w:sz w:val="17"/>
                <w:szCs w:val="17"/>
                <w:lang w:val="es-419"/>
              </w:rPr>
              <w:t>Categoría administración decisora (por ejemplo,</w:t>
            </w:r>
            <w:r w:rsidRPr="001E3C8E">
              <w:rPr>
                <w:spacing w:val="-18"/>
                <w:sz w:val="17"/>
                <w:szCs w:val="17"/>
                <w:lang w:val="es-419"/>
              </w:rPr>
              <w:t xml:space="preserve"> </w:t>
            </w:r>
            <w:r w:rsidRPr="001E3C8E">
              <w:rPr>
                <w:sz w:val="17"/>
                <w:szCs w:val="17"/>
                <w:lang w:val="es-419"/>
              </w:rPr>
              <w:t>tribunal nacional, OPI)</w:t>
            </w:r>
          </w:p>
          <w:p w14:paraId="0229F1A6" w14:textId="77777777" w:rsidR="00F735DC" w:rsidRPr="001E3C8E" w:rsidRDefault="00F735DC" w:rsidP="001E3C8E">
            <w:pPr>
              <w:pStyle w:val="TableParagraph"/>
              <w:tabs>
                <w:tab w:val="left" w:pos="565"/>
                <w:tab w:val="left" w:pos="566"/>
              </w:tabs>
              <w:ind w:right="117"/>
              <w:rPr>
                <w:sz w:val="17"/>
                <w:szCs w:val="17"/>
                <w:lang w:val="es-419"/>
              </w:rPr>
            </w:pPr>
          </w:p>
          <w:p w14:paraId="1402E03B" w14:textId="586A541E" w:rsidR="00F735DC" w:rsidRPr="001E3C8E" w:rsidRDefault="00F735DC" w:rsidP="008027DB">
            <w:pPr>
              <w:pStyle w:val="TableParagraph"/>
              <w:numPr>
                <w:ilvl w:val="0"/>
                <w:numId w:val="32"/>
              </w:numPr>
              <w:shd w:val="clear" w:color="auto" w:fill="FFFF00"/>
              <w:tabs>
                <w:tab w:val="left" w:pos="565"/>
                <w:tab w:val="left" w:pos="566"/>
              </w:tabs>
              <w:ind w:right="117"/>
              <w:rPr>
                <w:sz w:val="17"/>
                <w:szCs w:val="17"/>
                <w:lang w:val="es-419"/>
              </w:rPr>
            </w:pPr>
            <w:r w:rsidRPr="008027DB">
              <w:rPr>
                <w:sz w:val="17"/>
                <w:szCs w:val="17"/>
                <w:u w:val="single"/>
                <w:lang w:val="es-419"/>
              </w:rPr>
              <w:t>Motivo por el que no está vigente</w:t>
            </w:r>
          </w:p>
        </w:tc>
      </w:tr>
      <w:tr w:rsidR="006E54AC" w:rsidRPr="001E3C8E" w14:paraId="008BBCD2" w14:textId="77777777" w:rsidTr="00A519E2">
        <w:trPr>
          <w:trHeight w:val="3079"/>
        </w:trPr>
        <w:tc>
          <w:tcPr>
            <w:tcW w:w="1102" w:type="dxa"/>
          </w:tcPr>
          <w:p w14:paraId="19744614"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t>K</w:t>
            </w:r>
          </w:p>
        </w:tc>
        <w:tc>
          <w:tcPr>
            <w:tcW w:w="1587" w:type="dxa"/>
          </w:tcPr>
          <w:p w14:paraId="1CB13161" w14:textId="77777777" w:rsidR="00A519E2" w:rsidRPr="001E3C8E" w:rsidRDefault="00A519E2" w:rsidP="00A519E2">
            <w:pPr>
              <w:pStyle w:val="TableParagraph"/>
              <w:spacing w:before="116"/>
              <w:ind w:left="107" w:right="240"/>
              <w:rPr>
                <w:sz w:val="17"/>
                <w:szCs w:val="17"/>
                <w:lang w:val="es-419"/>
              </w:rPr>
            </w:pPr>
            <w:r w:rsidRPr="001E3C8E">
              <w:rPr>
                <w:sz w:val="17"/>
                <w:szCs w:val="17"/>
                <w:lang w:val="es-419"/>
              </w:rPr>
              <w:t>Reactivación de derecho de PI</w:t>
            </w:r>
          </w:p>
        </w:tc>
        <w:tc>
          <w:tcPr>
            <w:tcW w:w="3800" w:type="dxa"/>
          </w:tcPr>
          <w:p w14:paraId="54C00DFC" w14:textId="77777777" w:rsidR="00A519E2" w:rsidRPr="001E3C8E" w:rsidRDefault="00A519E2" w:rsidP="00A519E2">
            <w:pPr>
              <w:pStyle w:val="TableParagraph"/>
              <w:spacing w:before="116"/>
              <w:ind w:left="109" w:right="79"/>
              <w:rPr>
                <w:sz w:val="17"/>
                <w:szCs w:val="17"/>
                <w:lang w:val="es-419"/>
              </w:rPr>
            </w:pPr>
            <w:r w:rsidRPr="001E3C8E">
              <w:rPr>
                <w:sz w:val="17"/>
                <w:szCs w:val="17"/>
                <w:lang w:val="es-419"/>
              </w:rPr>
              <w:t>Esta categoría se compone de un grupo de incidencias relacionadas con la reactivación, el restablecimiento o la restauración de un derecho de PI con posterioridad a su extinción. Incluye, por ejemplo, la petición de reactivación y la decisión de reactivar un derecho de PI, incluso a través de un recurso de apelación.</w:t>
            </w:r>
          </w:p>
          <w:p w14:paraId="66E55BC7" w14:textId="77777777" w:rsidR="00A519E2" w:rsidRPr="001E3C8E" w:rsidRDefault="00A519E2" w:rsidP="00A519E2">
            <w:pPr>
              <w:pStyle w:val="TableParagraph"/>
              <w:ind w:left="109" w:right="105"/>
              <w:rPr>
                <w:sz w:val="17"/>
                <w:szCs w:val="17"/>
                <w:lang w:val="es-419"/>
              </w:rPr>
            </w:pPr>
            <w:r w:rsidRPr="001E3C8E">
              <w:rPr>
                <w:sz w:val="17"/>
                <w:szCs w:val="17"/>
                <w:lang w:val="es-419"/>
              </w:rPr>
              <w:t>Las incidencias de esta categoría pueden hacer que un derecho de PI pase de la etapa de anulación (probable) a la etapa de registro o a la etapa de impugnación posterior al</w:t>
            </w:r>
            <w:r w:rsidRPr="001E3C8E">
              <w:rPr>
                <w:spacing w:val="-16"/>
                <w:sz w:val="17"/>
                <w:szCs w:val="17"/>
                <w:lang w:val="es-419"/>
              </w:rPr>
              <w:t xml:space="preserve"> </w:t>
            </w:r>
            <w:r w:rsidRPr="001E3C8E">
              <w:rPr>
                <w:sz w:val="17"/>
                <w:szCs w:val="17"/>
                <w:lang w:val="es-419"/>
              </w:rPr>
              <w:t>registro.</w:t>
            </w:r>
          </w:p>
        </w:tc>
        <w:tc>
          <w:tcPr>
            <w:tcW w:w="2977" w:type="dxa"/>
          </w:tcPr>
          <w:p w14:paraId="07FEDC54" w14:textId="272EC040" w:rsidR="00A519E2" w:rsidRPr="00380724" w:rsidRDefault="00A519E2" w:rsidP="00380724">
            <w:pPr>
              <w:pStyle w:val="TableParagraph"/>
              <w:numPr>
                <w:ilvl w:val="0"/>
                <w:numId w:val="16"/>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57573FBB" w14:textId="47920EC6" w:rsidR="00A519E2" w:rsidRPr="00380724" w:rsidRDefault="00A519E2" w:rsidP="00380724">
            <w:pPr>
              <w:pStyle w:val="TableParagraph"/>
              <w:shd w:val="clear" w:color="auto" w:fill="800080"/>
              <w:spacing w:before="3"/>
              <w:rPr>
                <w:strike/>
                <w:color w:val="FFFFFF"/>
                <w:sz w:val="17"/>
                <w:szCs w:val="17"/>
                <w:lang w:val="es-419"/>
              </w:rPr>
            </w:pPr>
          </w:p>
          <w:p w14:paraId="4934D222" w14:textId="5B0D5479" w:rsidR="00A519E2" w:rsidRPr="00380724" w:rsidRDefault="00A519E2" w:rsidP="00380724">
            <w:pPr>
              <w:pStyle w:val="TableParagraph"/>
              <w:numPr>
                <w:ilvl w:val="0"/>
                <w:numId w:val="16"/>
              </w:numPr>
              <w:shd w:val="clear" w:color="auto" w:fill="800080"/>
              <w:tabs>
                <w:tab w:val="left" w:pos="565"/>
                <w:tab w:val="left" w:pos="566"/>
              </w:tabs>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0A6E3D18" w14:textId="296E9826" w:rsidR="00A519E2" w:rsidRPr="00380724" w:rsidRDefault="00A519E2" w:rsidP="00380724">
            <w:pPr>
              <w:pStyle w:val="TableParagraph"/>
              <w:shd w:val="clear" w:color="auto" w:fill="800080"/>
              <w:spacing w:before="7"/>
              <w:rPr>
                <w:strike/>
                <w:color w:val="FFFFFF"/>
                <w:sz w:val="17"/>
                <w:szCs w:val="17"/>
                <w:lang w:val="es-419"/>
              </w:rPr>
            </w:pPr>
          </w:p>
          <w:p w14:paraId="422A73EC" w14:textId="52A7232B" w:rsidR="00A519E2" w:rsidRPr="00380724" w:rsidRDefault="00A519E2" w:rsidP="00380724">
            <w:pPr>
              <w:pStyle w:val="TableParagraph"/>
              <w:numPr>
                <w:ilvl w:val="0"/>
                <w:numId w:val="16"/>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71ADF308" w14:textId="77777777" w:rsidR="00A519E2" w:rsidRPr="001E3C8E" w:rsidRDefault="00A519E2" w:rsidP="00A519E2">
            <w:pPr>
              <w:pStyle w:val="TableParagraph"/>
              <w:spacing w:before="2"/>
              <w:rPr>
                <w:sz w:val="17"/>
                <w:szCs w:val="17"/>
                <w:lang w:val="es-419"/>
              </w:rPr>
            </w:pPr>
          </w:p>
          <w:p w14:paraId="395172FE" w14:textId="77777777" w:rsidR="00A519E2" w:rsidRPr="001E3C8E" w:rsidRDefault="00A519E2" w:rsidP="008027DB">
            <w:pPr>
              <w:pStyle w:val="TableParagraph"/>
              <w:numPr>
                <w:ilvl w:val="0"/>
                <w:numId w:val="33"/>
              </w:numPr>
              <w:tabs>
                <w:tab w:val="left" w:pos="565"/>
                <w:tab w:val="left" w:pos="566"/>
              </w:tabs>
              <w:spacing w:line="242" w:lineRule="auto"/>
              <w:ind w:right="125"/>
              <w:rPr>
                <w:sz w:val="17"/>
                <w:szCs w:val="17"/>
                <w:lang w:val="es-419"/>
              </w:rPr>
            </w:pPr>
            <w:r w:rsidRPr="001E3C8E">
              <w:rPr>
                <w:sz w:val="17"/>
                <w:szCs w:val="17"/>
                <w:lang w:val="es-419"/>
              </w:rPr>
              <w:t>Categoría motivo del restablecimiento (por</w:t>
            </w:r>
            <w:r w:rsidRPr="001E3C8E">
              <w:rPr>
                <w:spacing w:val="-14"/>
                <w:sz w:val="17"/>
                <w:szCs w:val="17"/>
                <w:lang w:val="es-419"/>
              </w:rPr>
              <w:t xml:space="preserve"> </w:t>
            </w:r>
            <w:r w:rsidRPr="001E3C8E">
              <w:rPr>
                <w:sz w:val="17"/>
                <w:szCs w:val="17"/>
                <w:lang w:val="es-419"/>
              </w:rPr>
              <w:t>ejemplo, tras el pago de una</w:t>
            </w:r>
            <w:r w:rsidRPr="001E3C8E">
              <w:rPr>
                <w:spacing w:val="-6"/>
                <w:sz w:val="17"/>
                <w:szCs w:val="17"/>
                <w:lang w:val="es-419"/>
              </w:rPr>
              <w:t xml:space="preserve"> </w:t>
            </w:r>
            <w:r w:rsidRPr="001E3C8E">
              <w:rPr>
                <w:sz w:val="17"/>
                <w:szCs w:val="17"/>
                <w:lang w:val="es-419"/>
              </w:rPr>
              <w:t>tasa)</w:t>
            </w:r>
          </w:p>
          <w:p w14:paraId="04B54222" w14:textId="77777777" w:rsidR="00A519E2" w:rsidRPr="001E3C8E" w:rsidRDefault="00A519E2" w:rsidP="00A519E2">
            <w:pPr>
              <w:pStyle w:val="TableParagraph"/>
              <w:rPr>
                <w:sz w:val="17"/>
                <w:szCs w:val="17"/>
                <w:lang w:val="es-419"/>
              </w:rPr>
            </w:pPr>
          </w:p>
          <w:p w14:paraId="38B6CD3F" w14:textId="77777777" w:rsidR="00A519E2" w:rsidRPr="001E3C8E" w:rsidRDefault="00A519E2" w:rsidP="008027DB">
            <w:pPr>
              <w:pStyle w:val="TableParagraph"/>
              <w:numPr>
                <w:ilvl w:val="0"/>
                <w:numId w:val="33"/>
              </w:numPr>
              <w:tabs>
                <w:tab w:val="left" w:pos="565"/>
                <w:tab w:val="left" w:pos="566"/>
              </w:tabs>
              <w:ind w:hanging="426"/>
              <w:rPr>
                <w:sz w:val="17"/>
                <w:szCs w:val="17"/>
                <w:lang w:val="es-419"/>
              </w:rPr>
            </w:pPr>
            <w:r w:rsidRPr="001E3C8E">
              <w:rPr>
                <w:sz w:val="17"/>
                <w:szCs w:val="17"/>
                <w:lang w:val="es-419"/>
              </w:rPr>
              <w:t>Fecha de</w:t>
            </w:r>
            <w:r w:rsidRPr="001E3C8E">
              <w:rPr>
                <w:spacing w:val="-3"/>
                <w:sz w:val="17"/>
                <w:szCs w:val="17"/>
                <w:lang w:val="es-419"/>
              </w:rPr>
              <w:t xml:space="preserve"> </w:t>
            </w:r>
            <w:r w:rsidRPr="001E3C8E">
              <w:rPr>
                <w:sz w:val="17"/>
                <w:szCs w:val="17"/>
                <w:lang w:val="es-419"/>
              </w:rPr>
              <w:t>extinción</w:t>
            </w:r>
          </w:p>
          <w:p w14:paraId="57ECBAE2" w14:textId="77777777" w:rsidR="00A519E2" w:rsidRPr="001E3C8E" w:rsidRDefault="00A519E2" w:rsidP="00A519E2">
            <w:pPr>
              <w:pStyle w:val="TableParagraph"/>
              <w:spacing w:before="5"/>
              <w:rPr>
                <w:sz w:val="17"/>
                <w:szCs w:val="17"/>
                <w:lang w:val="es-419"/>
              </w:rPr>
            </w:pPr>
          </w:p>
          <w:p w14:paraId="2FCA5781" w14:textId="77777777" w:rsidR="00A519E2" w:rsidRPr="001E3C8E" w:rsidRDefault="00A519E2" w:rsidP="008027DB">
            <w:pPr>
              <w:pStyle w:val="TableParagraph"/>
              <w:numPr>
                <w:ilvl w:val="0"/>
                <w:numId w:val="33"/>
              </w:numPr>
              <w:tabs>
                <w:tab w:val="left" w:pos="565"/>
                <w:tab w:val="left" w:pos="566"/>
              </w:tabs>
              <w:ind w:hanging="426"/>
              <w:rPr>
                <w:sz w:val="17"/>
                <w:szCs w:val="17"/>
                <w:lang w:val="es-419"/>
              </w:rPr>
            </w:pPr>
            <w:r w:rsidRPr="001E3C8E">
              <w:rPr>
                <w:sz w:val="17"/>
                <w:szCs w:val="17"/>
                <w:lang w:val="es-419"/>
              </w:rPr>
              <w:t>Fecha de</w:t>
            </w:r>
            <w:r w:rsidRPr="001E3C8E">
              <w:rPr>
                <w:spacing w:val="-3"/>
                <w:sz w:val="17"/>
                <w:szCs w:val="17"/>
                <w:lang w:val="es-419"/>
              </w:rPr>
              <w:t xml:space="preserve"> </w:t>
            </w:r>
            <w:r w:rsidRPr="001E3C8E">
              <w:rPr>
                <w:sz w:val="17"/>
                <w:szCs w:val="17"/>
                <w:lang w:val="es-419"/>
              </w:rPr>
              <w:t>expiración</w:t>
            </w:r>
          </w:p>
        </w:tc>
      </w:tr>
      <w:tr w:rsidR="006E54AC" w:rsidRPr="00380724" w14:paraId="5C2A194E" w14:textId="77777777" w:rsidTr="00A519E2">
        <w:trPr>
          <w:trHeight w:val="3173"/>
        </w:trPr>
        <w:tc>
          <w:tcPr>
            <w:tcW w:w="1102" w:type="dxa"/>
          </w:tcPr>
          <w:p w14:paraId="0BD7664F"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t>L</w:t>
            </w:r>
          </w:p>
        </w:tc>
        <w:tc>
          <w:tcPr>
            <w:tcW w:w="1587" w:type="dxa"/>
          </w:tcPr>
          <w:p w14:paraId="617CAA02" w14:textId="77777777" w:rsidR="00A519E2" w:rsidRPr="001E3C8E" w:rsidRDefault="00A519E2" w:rsidP="00A519E2">
            <w:pPr>
              <w:pStyle w:val="TableParagraph"/>
              <w:spacing w:before="116"/>
              <w:ind w:left="107" w:right="221"/>
              <w:rPr>
                <w:sz w:val="17"/>
                <w:szCs w:val="17"/>
                <w:lang w:val="es-419"/>
              </w:rPr>
            </w:pPr>
            <w:r w:rsidRPr="001E3C8E">
              <w:rPr>
                <w:sz w:val="17"/>
                <w:szCs w:val="17"/>
                <w:lang w:val="es-419"/>
              </w:rPr>
              <w:t>Petición de revisión de derecho de PI</w:t>
            </w:r>
          </w:p>
        </w:tc>
        <w:tc>
          <w:tcPr>
            <w:tcW w:w="3800" w:type="dxa"/>
          </w:tcPr>
          <w:p w14:paraId="0692F4BF" w14:textId="77777777" w:rsidR="00A519E2" w:rsidRPr="001E3C8E" w:rsidRDefault="00A519E2" w:rsidP="00A519E2">
            <w:pPr>
              <w:pStyle w:val="TableParagraph"/>
              <w:spacing w:before="116"/>
              <w:ind w:left="109" w:right="116"/>
              <w:rPr>
                <w:sz w:val="17"/>
                <w:szCs w:val="17"/>
                <w:lang w:val="es-419"/>
              </w:rPr>
            </w:pPr>
            <w:r w:rsidRPr="001E3C8E">
              <w:rPr>
                <w:sz w:val="17"/>
                <w:szCs w:val="17"/>
                <w:lang w:val="es-419"/>
              </w:rPr>
              <w:t>Esta categoría se compone de un grupo de incidencias relacionadas con una petición de revisión posterior al registro de un dibujo o modelo industrial y/o la concesión de un derecho de PI. Incluye, por ejemplo, una petición de oposición posterior al registro, examen posterior al registro, limitación, nueva emisión, renuncia o invalidación. También incluye el caso de una petición que se ha considerado inadmisible, que ha sido rechazada o retirada. Las incidencias de esta categoría pueden hacer que un derecho de PI pase de la etapa de registro o de anulación (probable) a la etapa de impugnación posterior al registro.</w:t>
            </w:r>
          </w:p>
        </w:tc>
        <w:tc>
          <w:tcPr>
            <w:tcW w:w="2977" w:type="dxa"/>
          </w:tcPr>
          <w:p w14:paraId="4EC3EF4B" w14:textId="48390004" w:rsidR="00A519E2" w:rsidRPr="00380724" w:rsidRDefault="00A519E2" w:rsidP="00380724">
            <w:pPr>
              <w:pStyle w:val="TableParagraph"/>
              <w:numPr>
                <w:ilvl w:val="0"/>
                <w:numId w:val="15"/>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4DBFFB05" w14:textId="4DC271CB" w:rsidR="00A519E2" w:rsidRPr="00380724" w:rsidRDefault="00A519E2" w:rsidP="00380724">
            <w:pPr>
              <w:pStyle w:val="TableParagraph"/>
              <w:shd w:val="clear" w:color="auto" w:fill="800080"/>
              <w:spacing w:before="3"/>
              <w:rPr>
                <w:strike/>
                <w:color w:val="FFFFFF"/>
                <w:sz w:val="17"/>
                <w:szCs w:val="17"/>
                <w:lang w:val="es-419"/>
              </w:rPr>
            </w:pPr>
          </w:p>
          <w:p w14:paraId="590DC26F" w14:textId="6AC6C88C" w:rsidR="00A519E2" w:rsidRPr="00380724" w:rsidRDefault="00A519E2" w:rsidP="00380724">
            <w:pPr>
              <w:pStyle w:val="TableParagraph"/>
              <w:numPr>
                <w:ilvl w:val="0"/>
                <w:numId w:val="15"/>
              </w:numPr>
              <w:shd w:val="clear" w:color="auto" w:fill="800080"/>
              <w:tabs>
                <w:tab w:val="left" w:pos="565"/>
                <w:tab w:val="left" w:pos="566"/>
              </w:tabs>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7FE9116F" w14:textId="67088B4F" w:rsidR="00A519E2" w:rsidRPr="00380724" w:rsidRDefault="00A519E2" w:rsidP="00380724">
            <w:pPr>
              <w:pStyle w:val="TableParagraph"/>
              <w:shd w:val="clear" w:color="auto" w:fill="800080"/>
              <w:spacing w:before="7"/>
              <w:rPr>
                <w:strike/>
                <w:color w:val="FFFFFF"/>
                <w:sz w:val="17"/>
                <w:szCs w:val="17"/>
                <w:lang w:val="es-419"/>
              </w:rPr>
            </w:pPr>
          </w:p>
          <w:p w14:paraId="08EF6635" w14:textId="62DFE46F" w:rsidR="00A519E2" w:rsidRPr="008027DB" w:rsidRDefault="00A519E2" w:rsidP="008027DB">
            <w:pPr>
              <w:pStyle w:val="TableParagraph"/>
              <w:numPr>
                <w:ilvl w:val="0"/>
                <w:numId w:val="15"/>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6330A3F8" w14:textId="77777777" w:rsidR="00A519E2" w:rsidRPr="001E3C8E" w:rsidRDefault="00A519E2" w:rsidP="008027DB">
            <w:pPr>
              <w:pStyle w:val="TableParagraph"/>
              <w:numPr>
                <w:ilvl w:val="0"/>
                <w:numId w:val="34"/>
              </w:numPr>
              <w:tabs>
                <w:tab w:val="left" w:pos="565"/>
                <w:tab w:val="left" w:pos="566"/>
              </w:tabs>
              <w:spacing w:before="1"/>
              <w:ind w:right="530"/>
              <w:rPr>
                <w:sz w:val="17"/>
                <w:szCs w:val="17"/>
                <w:lang w:val="es-419"/>
              </w:rPr>
            </w:pPr>
            <w:r w:rsidRPr="001E3C8E">
              <w:rPr>
                <w:sz w:val="17"/>
                <w:szCs w:val="17"/>
                <w:lang w:val="es-419"/>
              </w:rPr>
              <w:t>Nombre o nombres de</w:t>
            </w:r>
            <w:r w:rsidRPr="001E3C8E">
              <w:rPr>
                <w:spacing w:val="-10"/>
                <w:sz w:val="17"/>
                <w:szCs w:val="17"/>
                <w:lang w:val="es-419"/>
              </w:rPr>
              <w:t xml:space="preserve"> </w:t>
            </w:r>
            <w:r w:rsidRPr="001E3C8E">
              <w:rPr>
                <w:sz w:val="17"/>
                <w:szCs w:val="17"/>
                <w:lang w:val="es-419"/>
              </w:rPr>
              <w:t>la parte</w:t>
            </w:r>
          </w:p>
          <w:p w14:paraId="5C0F3B15" w14:textId="77777777" w:rsidR="00A519E2" w:rsidRPr="001E3C8E" w:rsidRDefault="00A519E2" w:rsidP="00A519E2">
            <w:pPr>
              <w:pStyle w:val="TableParagraph"/>
              <w:spacing w:before="3"/>
              <w:rPr>
                <w:sz w:val="17"/>
                <w:szCs w:val="17"/>
                <w:lang w:val="es-419"/>
              </w:rPr>
            </w:pPr>
          </w:p>
          <w:p w14:paraId="08D1E753" w14:textId="77777777" w:rsidR="00A519E2" w:rsidRPr="001E3C8E" w:rsidRDefault="00A519E2" w:rsidP="008027DB">
            <w:pPr>
              <w:pStyle w:val="TableParagraph"/>
              <w:numPr>
                <w:ilvl w:val="0"/>
                <w:numId w:val="34"/>
              </w:numPr>
              <w:tabs>
                <w:tab w:val="left" w:pos="565"/>
                <w:tab w:val="left" w:pos="566"/>
              </w:tabs>
              <w:spacing w:before="1" w:line="244" w:lineRule="auto"/>
              <w:ind w:right="152"/>
              <w:rPr>
                <w:sz w:val="17"/>
                <w:szCs w:val="17"/>
                <w:lang w:val="es-419"/>
              </w:rPr>
            </w:pPr>
            <w:r w:rsidRPr="001E3C8E">
              <w:rPr>
                <w:sz w:val="17"/>
                <w:szCs w:val="17"/>
                <w:lang w:val="es-419"/>
              </w:rPr>
              <w:t>Nombres de representantes</w:t>
            </w:r>
            <w:r w:rsidRPr="001E3C8E">
              <w:rPr>
                <w:spacing w:val="-14"/>
                <w:sz w:val="17"/>
                <w:szCs w:val="17"/>
                <w:lang w:val="es-419"/>
              </w:rPr>
              <w:t xml:space="preserve"> </w:t>
            </w:r>
            <w:r w:rsidRPr="001E3C8E">
              <w:rPr>
                <w:sz w:val="17"/>
                <w:szCs w:val="17"/>
                <w:lang w:val="es-419"/>
              </w:rPr>
              <w:t>e información de</w:t>
            </w:r>
            <w:r w:rsidRPr="001E3C8E">
              <w:rPr>
                <w:spacing w:val="-4"/>
                <w:sz w:val="17"/>
                <w:szCs w:val="17"/>
                <w:lang w:val="es-419"/>
              </w:rPr>
              <w:t xml:space="preserve"> </w:t>
            </w:r>
            <w:r w:rsidRPr="001E3C8E">
              <w:rPr>
                <w:sz w:val="17"/>
                <w:szCs w:val="17"/>
                <w:lang w:val="es-419"/>
              </w:rPr>
              <w:t>contacto</w:t>
            </w:r>
          </w:p>
          <w:p w14:paraId="6B538DD9" w14:textId="77777777" w:rsidR="00F83100" w:rsidRPr="001E3C8E" w:rsidRDefault="00F83100" w:rsidP="001E3C8E">
            <w:pPr>
              <w:pStyle w:val="TableParagraph"/>
              <w:tabs>
                <w:tab w:val="left" w:pos="565"/>
                <w:tab w:val="left" w:pos="566"/>
              </w:tabs>
              <w:spacing w:before="1" w:line="244" w:lineRule="auto"/>
              <w:ind w:right="152"/>
              <w:rPr>
                <w:sz w:val="17"/>
                <w:szCs w:val="17"/>
                <w:lang w:val="es-419"/>
              </w:rPr>
            </w:pPr>
          </w:p>
          <w:p w14:paraId="4F5A743D" w14:textId="77A40B54" w:rsidR="00F83100" w:rsidRPr="008027DB" w:rsidRDefault="00F83100" w:rsidP="008027DB">
            <w:pPr>
              <w:pStyle w:val="TableParagraph"/>
              <w:numPr>
                <w:ilvl w:val="0"/>
                <w:numId w:val="34"/>
              </w:numPr>
              <w:tabs>
                <w:tab w:val="left" w:pos="565"/>
                <w:tab w:val="left" w:pos="566"/>
              </w:tabs>
              <w:spacing w:before="1" w:line="244" w:lineRule="auto"/>
              <w:ind w:right="152"/>
              <w:rPr>
                <w:sz w:val="17"/>
                <w:szCs w:val="17"/>
                <w:u w:val="single"/>
                <w:lang w:val="es-419"/>
              </w:rPr>
            </w:pPr>
            <w:r w:rsidRPr="008027DB">
              <w:rPr>
                <w:sz w:val="17"/>
                <w:szCs w:val="17"/>
                <w:highlight w:val="yellow"/>
                <w:u w:val="single"/>
                <w:shd w:val="clear" w:color="auto" w:fill="FFFF00"/>
                <w:lang w:val="es-419"/>
              </w:rPr>
              <w:t>Datos del procedimiento de revisión (por ejemplo, fecha de la oposición, referencia, idioma)</w:t>
            </w:r>
          </w:p>
        </w:tc>
      </w:tr>
    </w:tbl>
    <w:p w14:paraId="7D925ECC" w14:textId="77777777" w:rsidR="00A519E2" w:rsidRPr="001E3C8E" w:rsidRDefault="00A519E2" w:rsidP="00A519E2">
      <w:pPr>
        <w:pStyle w:val="BodyText"/>
        <w:spacing w:line="20" w:lineRule="exact"/>
        <w:ind w:left="362"/>
        <w:rPr>
          <w:sz w:val="28"/>
          <w:szCs w:val="28"/>
          <w:lang w:val="es-419"/>
        </w:rPr>
      </w:pPr>
    </w:p>
    <w:p w14:paraId="378F2D67" w14:textId="399F398B" w:rsidR="005114F8" w:rsidRDefault="005114F8">
      <w:pPr>
        <w:rPr>
          <w:szCs w:val="17"/>
          <w:lang w:val="es-419"/>
        </w:rPr>
      </w:pPr>
    </w:p>
    <w:tbl>
      <w:tblPr>
        <w:tblpPr w:leftFromText="180" w:rightFromText="180" w:vertAnchor="text" w:horzAnchor="margin" w:tblpY="315"/>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380724" w14:paraId="3778BB13" w14:textId="77777777" w:rsidTr="00A519E2">
        <w:trPr>
          <w:trHeight w:val="5232"/>
        </w:trPr>
        <w:tc>
          <w:tcPr>
            <w:tcW w:w="1102" w:type="dxa"/>
            <w:tcBorders>
              <w:top w:val="single" w:sz="4" w:space="0" w:color="auto"/>
            </w:tcBorders>
          </w:tcPr>
          <w:p w14:paraId="26B537F9"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t>M</w:t>
            </w:r>
          </w:p>
        </w:tc>
        <w:tc>
          <w:tcPr>
            <w:tcW w:w="1587" w:type="dxa"/>
            <w:tcBorders>
              <w:top w:val="single" w:sz="4" w:space="0" w:color="auto"/>
            </w:tcBorders>
          </w:tcPr>
          <w:p w14:paraId="1131181D" w14:textId="77777777" w:rsidR="00A519E2" w:rsidRPr="001E3C8E" w:rsidRDefault="00A519E2" w:rsidP="00A519E2">
            <w:pPr>
              <w:pStyle w:val="TableParagraph"/>
              <w:spacing w:before="116"/>
              <w:ind w:left="107" w:right="98"/>
              <w:rPr>
                <w:sz w:val="17"/>
                <w:szCs w:val="17"/>
                <w:lang w:val="es-419"/>
              </w:rPr>
            </w:pPr>
            <w:r w:rsidRPr="001E3C8E">
              <w:rPr>
                <w:sz w:val="17"/>
                <w:szCs w:val="17"/>
                <w:lang w:val="es-419"/>
              </w:rPr>
              <w:t>Mantenimiento de derecho de PI</w:t>
            </w:r>
          </w:p>
        </w:tc>
        <w:tc>
          <w:tcPr>
            <w:tcW w:w="3800" w:type="dxa"/>
            <w:tcBorders>
              <w:top w:val="single" w:sz="4" w:space="0" w:color="auto"/>
            </w:tcBorders>
          </w:tcPr>
          <w:p w14:paraId="2376BD0B" w14:textId="77777777" w:rsidR="00A519E2" w:rsidRPr="001E3C8E" w:rsidRDefault="00A519E2" w:rsidP="00A519E2">
            <w:pPr>
              <w:pStyle w:val="TableParagraph"/>
              <w:spacing w:before="116"/>
              <w:ind w:left="109" w:right="98"/>
              <w:rPr>
                <w:sz w:val="17"/>
                <w:szCs w:val="17"/>
                <w:lang w:val="es-419"/>
              </w:rPr>
            </w:pPr>
            <w:r w:rsidRPr="001E3C8E">
              <w:rPr>
                <w:sz w:val="17"/>
                <w:szCs w:val="17"/>
                <w:lang w:val="es-419"/>
              </w:rPr>
              <w:t>Esta categoría se compone de un grupo de incidencias relacionadas con el mantenimiento, íntegro o modificado, de un derecho de PI. Incluye, por ejemplo, un derecho de PI que se mantiene íntegro o modificado tras una renovación completa o parcial, una apelación, una revisión del derecho de PI o la inadmisibilidad, rechazo o retirada de una petición de revisión de derecho de PI. Las incidencias de esta categoría pueden ocurrir</w:t>
            </w:r>
            <w:r w:rsidRPr="001E3C8E">
              <w:rPr>
                <w:spacing w:val="-23"/>
                <w:sz w:val="17"/>
                <w:szCs w:val="17"/>
                <w:lang w:val="es-419"/>
              </w:rPr>
              <w:t xml:space="preserve"> </w:t>
            </w:r>
            <w:r w:rsidRPr="001E3C8E">
              <w:rPr>
                <w:sz w:val="17"/>
                <w:szCs w:val="17"/>
                <w:lang w:val="es-419"/>
              </w:rPr>
              <w:t>en la etapa de registro o hacer que un derecho de PI pase de la etapa de impugnación posterior al registro a la etapa de</w:t>
            </w:r>
            <w:r w:rsidRPr="001E3C8E">
              <w:rPr>
                <w:spacing w:val="-7"/>
                <w:sz w:val="17"/>
                <w:szCs w:val="17"/>
                <w:lang w:val="es-419"/>
              </w:rPr>
              <w:t xml:space="preserve"> </w:t>
            </w:r>
            <w:r w:rsidRPr="001E3C8E">
              <w:rPr>
                <w:sz w:val="17"/>
                <w:szCs w:val="17"/>
                <w:lang w:val="es-419"/>
              </w:rPr>
              <w:t>registro.</w:t>
            </w:r>
          </w:p>
        </w:tc>
        <w:tc>
          <w:tcPr>
            <w:tcW w:w="2977" w:type="dxa"/>
            <w:tcBorders>
              <w:top w:val="single" w:sz="4" w:space="0" w:color="auto"/>
            </w:tcBorders>
          </w:tcPr>
          <w:p w14:paraId="1D3F24CB" w14:textId="6A1F85EE" w:rsidR="00A519E2" w:rsidRPr="00380724" w:rsidRDefault="00A519E2" w:rsidP="00380724">
            <w:pPr>
              <w:pStyle w:val="TableParagraph"/>
              <w:numPr>
                <w:ilvl w:val="0"/>
                <w:numId w:val="14"/>
              </w:numPr>
              <w:shd w:val="clear" w:color="auto" w:fill="800080"/>
              <w:tabs>
                <w:tab w:val="left" w:pos="565"/>
                <w:tab w:val="left" w:pos="566"/>
              </w:tabs>
              <w:spacing w:before="118"/>
              <w:ind w:hanging="426"/>
              <w:jc w:val="left"/>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1A733266" w14:textId="5661F944" w:rsidR="00A519E2" w:rsidRPr="00380724" w:rsidRDefault="00A519E2" w:rsidP="00380724">
            <w:pPr>
              <w:pStyle w:val="TableParagraph"/>
              <w:shd w:val="clear" w:color="auto" w:fill="800080"/>
              <w:rPr>
                <w:strike/>
                <w:color w:val="FFFFFF"/>
                <w:sz w:val="17"/>
                <w:szCs w:val="17"/>
                <w:lang w:val="es-419"/>
              </w:rPr>
            </w:pPr>
          </w:p>
          <w:p w14:paraId="506144CD" w14:textId="78B93EAD" w:rsidR="00A519E2" w:rsidRPr="00380724" w:rsidRDefault="00A519E2" w:rsidP="00380724">
            <w:pPr>
              <w:pStyle w:val="TableParagraph"/>
              <w:numPr>
                <w:ilvl w:val="0"/>
                <w:numId w:val="14"/>
              </w:numPr>
              <w:shd w:val="clear" w:color="auto" w:fill="800080"/>
              <w:tabs>
                <w:tab w:val="left" w:pos="565"/>
                <w:tab w:val="left" w:pos="566"/>
              </w:tabs>
              <w:spacing w:before="1" w:line="244" w:lineRule="auto"/>
              <w:ind w:right="590"/>
              <w:jc w:val="left"/>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3E994CD5" w14:textId="75A66C61" w:rsidR="00A519E2" w:rsidRPr="00380724" w:rsidRDefault="00A519E2" w:rsidP="00380724">
            <w:pPr>
              <w:pStyle w:val="TableParagraph"/>
              <w:shd w:val="clear" w:color="auto" w:fill="800080"/>
              <w:rPr>
                <w:strike/>
                <w:color w:val="FFFFFF"/>
                <w:sz w:val="17"/>
                <w:szCs w:val="17"/>
                <w:lang w:val="es-419"/>
              </w:rPr>
            </w:pPr>
          </w:p>
          <w:p w14:paraId="1A25517C" w14:textId="65FE015C" w:rsidR="00A519E2" w:rsidRPr="00380724" w:rsidRDefault="00A519E2" w:rsidP="00380724">
            <w:pPr>
              <w:pStyle w:val="TableParagraph"/>
              <w:numPr>
                <w:ilvl w:val="0"/>
                <w:numId w:val="14"/>
              </w:numPr>
              <w:shd w:val="clear" w:color="auto" w:fill="800080"/>
              <w:tabs>
                <w:tab w:val="left" w:pos="565"/>
                <w:tab w:val="left" w:pos="566"/>
              </w:tabs>
              <w:spacing w:before="1"/>
              <w:ind w:hanging="426"/>
              <w:jc w:val="left"/>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24B3CE2D" w14:textId="77777777" w:rsidR="00A519E2" w:rsidRPr="001E3C8E" w:rsidRDefault="00A519E2" w:rsidP="00A519E2">
            <w:pPr>
              <w:pStyle w:val="TableParagraph"/>
              <w:rPr>
                <w:sz w:val="17"/>
                <w:szCs w:val="17"/>
                <w:lang w:val="es-419"/>
              </w:rPr>
            </w:pPr>
          </w:p>
          <w:p w14:paraId="20F95CCE" w14:textId="77777777" w:rsidR="00A519E2" w:rsidRPr="001E3C8E" w:rsidRDefault="00A519E2" w:rsidP="008027DB">
            <w:pPr>
              <w:pStyle w:val="TableParagraph"/>
              <w:numPr>
                <w:ilvl w:val="0"/>
                <w:numId w:val="35"/>
              </w:numPr>
              <w:tabs>
                <w:tab w:val="left" w:pos="565"/>
                <w:tab w:val="left" w:pos="566"/>
              </w:tabs>
              <w:ind w:right="191"/>
              <w:jc w:val="left"/>
              <w:rPr>
                <w:sz w:val="17"/>
                <w:szCs w:val="17"/>
                <w:lang w:val="es-419"/>
              </w:rPr>
            </w:pPr>
            <w:r w:rsidRPr="001E3C8E">
              <w:rPr>
                <w:sz w:val="17"/>
                <w:szCs w:val="17"/>
                <w:lang w:val="es-419"/>
              </w:rPr>
              <w:t>Información del examen del derecho de PI (es decir, información sobre el examen del derecho de PI, incluido, por ejemplo, información sobre la decisión del</w:t>
            </w:r>
            <w:r w:rsidRPr="001E3C8E">
              <w:rPr>
                <w:spacing w:val="-16"/>
                <w:sz w:val="17"/>
                <w:szCs w:val="17"/>
                <w:lang w:val="es-419"/>
              </w:rPr>
              <w:t xml:space="preserve"> </w:t>
            </w:r>
            <w:r w:rsidRPr="001E3C8E">
              <w:rPr>
                <w:sz w:val="17"/>
                <w:szCs w:val="17"/>
                <w:lang w:val="es-419"/>
              </w:rPr>
              <w:t>tribunal)</w:t>
            </w:r>
          </w:p>
          <w:p w14:paraId="196A171E" w14:textId="77777777" w:rsidR="00A519E2" w:rsidRPr="001E3C8E" w:rsidRDefault="00A519E2" w:rsidP="008027DB">
            <w:pPr>
              <w:pStyle w:val="TableParagraph"/>
              <w:spacing w:before="5"/>
              <w:rPr>
                <w:sz w:val="17"/>
                <w:szCs w:val="17"/>
                <w:lang w:val="es-419"/>
              </w:rPr>
            </w:pPr>
          </w:p>
          <w:p w14:paraId="160589EE" w14:textId="77777777" w:rsidR="00A519E2" w:rsidRPr="001E3C8E" w:rsidRDefault="00A519E2" w:rsidP="008027DB">
            <w:pPr>
              <w:pStyle w:val="TableParagraph"/>
              <w:numPr>
                <w:ilvl w:val="0"/>
                <w:numId w:val="35"/>
              </w:numPr>
              <w:tabs>
                <w:tab w:val="left" w:pos="565"/>
                <w:tab w:val="left" w:pos="566"/>
              </w:tabs>
              <w:ind w:right="509"/>
              <w:jc w:val="left"/>
              <w:rPr>
                <w:sz w:val="17"/>
                <w:szCs w:val="17"/>
                <w:lang w:val="es-419"/>
              </w:rPr>
            </w:pPr>
            <w:r w:rsidRPr="001E3C8E">
              <w:rPr>
                <w:sz w:val="17"/>
                <w:szCs w:val="17"/>
                <w:lang w:val="es-419"/>
              </w:rPr>
              <w:t>Categoría administración decisora (por ejemplo, tribunal, OPI)</w:t>
            </w:r>
          </w:p>
          <w:p w14:paraId="6D89337E" w14:textId="77777777" w:rsidR="00A519E2" w:rsidRPr="001E3C8E" w:rsidRDefault="00A519E2" w:rsidP="008027DB">
            <w:pPr>
              <w:pStyle w:val="TableParagraph"/>
              <w:spacing w:before="5"/>
              <w:rPr>
                <w:sz w:val="17"/>
                <w:szCs w:val="17"/>
                <w:lang w:val="es-419"/>
              </w:rPr>
            </w:pPr>
          </w:p>
          <w:p w14:paraId="43896647" w14:textId="77777777" w:rsidR="00A519E2" w:rsidRPr="001E3C8E" w:rsidRDefault="00A519E2" w:rsidP="00854DE3">
            <w:pPr>
              <w:pStyle w:val="TableParagraph"/>
              <w:numPr>
                <w:ilvl w:val="0"/>
                <w:numId w:val="35"/>
              </w:numPr>
              <w:tabs>
                <w:tab w:val="left" w:pos="565"/>
                <w:tab w:val="left" w:pos="566"/>
              </w:tabs>
              <w:ind w:right="191"/>
              <w:jc w:val="left"/>
              <w:rPr>
                <w:sz w:val="17"/>
                <w:szCs w:val="17"/>
                <w:lang w:val="es-419"/>
              </w:rPr>
            </w:pPr>
            <w:r w:rsidRPr="001E3C8E">
              <w:rPr>
                <w:sz w:val="17"/>
                <w:szCs w:val="17"/>
                <w:lang w:val="es-419"/>
              </w:rPr>
              <w:t>Detalles de la renovación (por ejemplo, duración de la renovación)</w:t>
            </w:r>
          </w:p>
          <w:p w14:paraId="0925953A" w14:textId="77777777" w:rsidR="00A519E2" w:rsidRPr="001E3C8E" w:rsidRDefault="00A519E2" w:rsidP="008027DB">
            <w:pPr>
              <w:pStyle w:val="TableParagraph"/>
              <w:spacing w:before="5"/>
              <w:rPr>
                <w:sz w:val="17"/>
                <w:szCs w:val="17"/>
                <w:lang w:val="es-419"/>
              </w:rPr>
            </w:pPr>
          </w:p>
          <w:p w14:paraId="01DA86F9" w14:textId="77777777" w:rsidR="00A519E2" w:rsidRPr="001E3C8E" w:rsidRDefault="00A519E2" w:rsidP="00854DE3">
            <w:pPr>
              <w:pStyle w:val="TableParagraph"/>
              <w:numPr>
                <w:ilvl w:val="0"/>
                <w:numId w:val="35"/>
              </w:numPr>
              <w:tabs>
                <w:tab w:val="left" w:pos="565"/>
                <w:tab w:val="left" w:pos="566"/>
              </w:tabs>
              <w:ind w:right="191"/>
              <w:jc w:val="left"/>
              <w:rPr>
                <w:sz w:val="17"/>
                <w:szCs w:val="17"/>
                <w:lang w:val="es-419"/>
              </w:rPr>
            </w:pPr>
            <w:r w:rsidRPr="001E3C8E">
              <w:rPr>
                <w:sz w:val="17"/>
                <w:szCs w:val="17"/>
                <w:lang w:val="es-419"/>
              </w:rPr>
              <w:t>Número de certificado</w:t>
            </w:r>
            <w:r w:rsidRPr="001E3C8E">
              <w:rPr>
                <w:spacing w:val="-12"/>
                <w:sz w:val="17"/>
                <w:szCs w:val="17"/>
                <w:lang w:val="es-419"/>
              </w:rPr>
              <w:t xml:space="preserve"> </w:t>
            </w:r>
            <w:r w:rsidRPr="001E3C8E">
              <w:rPr>
                <w:sz w:val="17"/>
                <w:szCs w:val="17"/>
                <w:lang w:val="es-419"/>
              </w:rPr>
              <w:t>de examen posterior a la inscripción</w:t>
            </w:r>
          </w:p>
        </w:tc>
      </w:tr>
      <w:tr w:rsidR="006E54AC" w:rsidRPr="001E3C8E" w14:paraId="0E709CB8" w14:textId="77777777" w:rsidTr="00A519E2">
        <w:trPr>
          <w:trHeight w:val="1804"/>
        </w:trPr>
        <w:tc>
          <w:tcPr>
            <w:tcW w:w="1102" w:type="dxa"/>
          </w:tcPr>
          <w:p w14:paraId="2DAD9FB9" w14:textId="77777777" w:rsidR="00A519E2" w:rsidRPr="001E3C8E" w:rsidRDefault="00A519E2" w:rsidP="00A519E2">
            <w:pPr>
              <w:pStyle w:val="TableParagraph"/>
              <w:spacing w:before="118"/>
              <w:ind w:left="107"/>
              <w:rPr>
                <w:sz w:val="17"/>
                <w:szCs w:val="17"/>
                <w:lang w:val="es-419"/>
              </w:rPr>
            </w:pPr>
            <w:r w:rsidRPr="001E3C8E">
              <w:rPr>
                <w:sz w:val="17"/>
                <w:szCs w:val="17"/>
                <w:lang w:val="es-419"/>
              </w:rPr>
              <w:t>N</w:t>
            </w:r>
          </w:p>
        </w:tc>
        <w:tc>
          <w:tcPr>
            <w:tcW w:w="1587" w:type="dxa"/>
          </w:tcPr>
          <w:p w14:paraId="78D54230" w14:textId="77777777" w:rsidR="00A519E2" w:rsidRPr="001E3C8E" w:rsidRDefault="00A519E2" w:rsidP="00A519E2">
            <w:pPr>
              <w:pStyle w:val="TableParagraph"/>
              <w:spacing w:before="118"/>
              <w:ind w:left="107" w:right="542"/>
              <w:rPr>
                <w:sz w:val="17"/>
                <w:szCs w:val="17"/>
                <w:lang w:val="es-419"/>
              </w:rPr>
            </w:pPr>
            <w:r w:rsidRPr="001E3C8E">
              <w:rPr>
                <w:sz w:val="17"/>
                <w:szCs w:val="17"/>
                <w:lang w:val="es-419"/>
              </w:rPr>
              <w:t>Anulación permanente</w:t>
            </w:r>
          </w:p>
        </w:tc>
        <w:tc>
          <w:tcPr>
            <w:tcW w:w="3800" w:type="dxa"/>
          </w:tcPr>
          <w:p w14:paraId="28591E4E" w14:textId="77777777" w:rsidR="00A519E2" w:rsidRPr="001E3C8E" w:rsidRDefault="00A519E2" w:rsidP="00A519E2">
            <w:pPr>
              <w:pStyle w:val="TableParagraph"/>
              <w:spacing w:before="118"/>
              <w:ind w:left="109" w:right="126"/>
              <w:rPr>
                <w:sz w:val="17"/>
                <w:szCs w:val="17"/>
                <w:lang w:val="es-419"/>
              </w:rPr>
            </w:pPr>
            <w:r w:rsidRPr="001E3C8E">
              <w:rPr>
                <w:sz w:val="17"/>
                <w:szCs w:val="17"/>
                <w:lang w:val="es-419"/>
              </w:rPr>
              <w:t>Esta categoría se compone de un grupo de incidencias relacionadas con la anulación permanente de una solicitud o un derecho de PI. Incluye, por ejemplo, una solicitud o un derecho de PI anulada de forma permanente por la OPI o por un tribunal. Las incidencias de esta categoría no están disponibles en todas las OPI.</w:t>
            </w:r>
          </w:p>
        </w:tc>
        <w:tc>
          <w:tcPr>
            <w:tcW w:w="2977" w:type="dxa"/>
          </w:tcPr>
          <w:p w14:paraId="7DEC5B57" w14:textId="267AC9DA" w:rsidR="00A519E2" w:rsidRPr="001E3C8E" w:rsidRDefault="00F83100" w:rsidP="0033618D">
            <w:pPr>
              <w:pStyle w:val="TableParagraph"/>
              <w:numPr>
                <w:ilvl w:val="0"/>
                <w:numId w:val="13"/>
              </w:numPr>
              <w:tabs>
                <w:tab w:val="left" w:pos="565"/>
                <w:tab w:val="left" w:pos="566"/>
              </w:tabs>
              <w:spacing w:before="121"/>
              <w:ind w:hanging="426"/>
              <w:rPr>
                <w:sz w:val="17"/>
                <w:szCs w:val="17"/>
                <w:lang w:val="es-419"/>
              </w:rPr>
            </w:pPr>
            <w:r w:rsidRPr="00380724">
              <w:rPr>
                <w:color w:val="000000"/>
                <w:sz w:val="17"/>
                <w:szCs w:val="17"/>
                <w:u w:val="single"/>
                <w:shd w:val="clear" w:color="auto" w:fill="FFFF00"/>
                <w:lang w:val="es-419"/>
              </w:rPr>
              <w:t xml:space="preserve">Motivo por el que no está </w:t>
            </w:r>
            <w:proofErr w:type="spellStart"/>
            <w:r w:rsidRPr="00380724">
              <w:rPr>
                <w:color w:val="000000"/>
                <w:sz w:val="17"/>
                <w:szCs w:val="17"/>
                <w:u w:val="single"/>
                <w:shd w:val="clear" w:color="auto" w:fill="FFFF00"/>
                <w:lang w:val="es-419"/>
              </w:rPr>
              <w:t>vigente</w:t>
            </w:r>
            <w:r w:rsidR="00A519E2" w:rsidRPr="00380724">
              <w:rPr>
                <w:strike/>
                <w:color w:val="FFFFFF"/>
                <w:sz w:val="17"/>
                <w:szCs w:val="17"/>
                <w:shd w:val="clear" w:color="auto" w:fill="800080"/>
                <w:lang w:val="es-419"/>
              </w:rPr>
              <w:t>País</w:t>
            </w:r>
            <w:proofErr w:type="spellEnd"/>
            <w:r w:rsidR="00A519E2" w:rsidRPr="00380724">
              <w:rPr>
                <w:strike/>
                <w:color w:val="FFFFFF"/>
                <w:sz w:val="17"/>
                <w:szCs w:val="17"/>
                <w:shd w:val="clear" w:color="auto" w:fill="800080"/>
                <w:lang w:val="es-419"/>
              </w:rPr>
              <w:t xml:space="preserve"> o región</w:t>
            </w:r>
            <w:r w:rsidR="00A519E2" w:rsidRPr="00380724">
              <w:rPr>
                <w:strike/>
                <w:color w:val="FFFFFF"/>
                <w:spacing w:val="-3"/>
                <w:sz w:val="17"/>
                <w:szCs w:val="17"/>
                <w:shd w:val="clear" w:color="auto" w:fill="800080"/>
                <w:lang w:val="es-419"/>
              </w:rPr>
              <w:t xml:space="preserve"> </w:t>
            </w:r>
            <w:r w:rsidR="00A519E2" w:rsidRPr="00380724">
              <w:rPr>
                <w:strike/>
                <w:color w:val="FFFFFF"/>
                <w:sz w:val="17"/>
                <w:szCs w:val="17"/>
                <w:shd w:val="clear" w:color="auto" w:fill="800080"/>
                <w:lang w:val="es-419"/>
              </w:rPr>
              <w:t>efectivo</w:t>
            </w:r>
          </w:p>
          <w:p w14:paraId="6F7923F8" w14:textId="77777777" w:rsidR="00A519E2" w:rsidRPr="001E3C8E" w:rsidRDefault="00A519E2" w:rsidP="00A519E2">
            <w:pPr>
              <w:pStyle w:val="TableParagraph"/>
              <w:rPr>
                <w:sz w:val="17"/>
                <w:szCs w:val="17"/>
                <w:lang w:val="es-419"/>
              </w:rPr>
            </w:pPr>
          </w:p>
          <w:p w14:paraId="1565DB9B" w14:textId="2352FE68" w:rsidR="00A519E2" w:rsidRPr="00380724" w:rsidRDefault="00A519E2" w:rsidP="00380724">
            <w:pPr>
              <w:pStyle w:val="TableParagraph"/>
              <w:numPr>
                <w:ilvl w:val="0"/>
                <w:numId w:val="13"/>
              </w:numPr>
              <w:shd w:val="clear" w:color="auto" w:fill="800080"/>
              <w:tabs>
                <w:tab w:val="left" w:pos="565"/>
                <w:tab w:val="left" w:pos="566"/>
              </w:tabs>
              <w:spacing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7FA67C2E" w14:textId="41F69A7F" w:rsidR="00A519E2" w:rsidRPr="00380724" w:rsidRDefault="00A519E2" w:rsidP="00380724">
            <w:pPr>
              <w:pStyle w:val="TableParagraph"/>
              <w:shd w:val="clear" w:color="auto" w:fill="800080"/>
              <w:spacing w:before="1"/>
              <w:rPr>
                <w:strike/>
                <w:color w:val="FFFFFF"/>
                <w:sz w:val="17"/>
                <w:szCs w:val="17"/>
                <w:lang w:val="es-419"/>
              </w:rPr>
            </w:pPr>
          </w:p>
          <w:p w14:paraId="30F6FDBA" w14:textId="5A06964E" w:rsidR="00A519E2" w:rsidRPr="001E3C8E" w:rsidRDefault="00A519E2" w:rsidP="00380724">
            <w:pPr>
              <w:pStyle w:val="TableParagraph"/>
              <w:shd w:val="clear" w:color="auto" w:fill="800080"/>
              <w:tabs>
                <w:tab w:val="left" w:pos="565"/>
                <w:tab w:val="left" w:pos="566"/>
              </w:tabs>
              <w:rPr>
                <w:sz w:val="17"/>
                <w:szCs w:val="17"/>
                <w:lang w:val="es-419"/>
              </w:rPr>
            </w:pPr>
            <w:r w:rsidRPr="00380724">
              <w:rPr>
                <w:strike/>
                <w:color w:val="FFFFFF"/>
                <w:sz w:val="17"/>
                <w:szCs w:val="17"/>
                <w:lang w:val="es-419"/>
              </w:rPr>
              <w:t>Observaciones (texto</w:t>
            </w:r>
            <w:r w:rsidRPr="00380724">
              <w:rPr>
                <w:strike/>
                <w:color w:val="FFFFFF"/>
                <w:spacing w:val="-2"/>
                <w:sz w:val="17"/>
                <w:szCs w:val="17"/>
                <w:lang w:val="es-419"/>
              </w:rPr>
              <w:t xml:space="preserve"> </w:t>
            </w:r>
            <w:r w:rsidRPr="00380724">
              <w:rPr>
                <w:strike/>
                <w:color w:val="FFFFFF"/>
                <w:sz w:val="17"/>
                <w:szCs w:val="17"/>
                <w:lang w:val="es-419"/>
              </w:rPr>
              <w:t>libre)</w:t>
            </w:r>
          </w:p>
        </w:tc>
      </w:tr>
      <w:tr w:rsidR="006E54AC" w:rsidRPr="00586EAA" w14:paraId="1C87D2FE" w14:textId="77777777" w:rsidTr="00A519E2">
        <w:trPr>
          <w:trHeight w:val="5239"/>
        </w:trPr>
        <w:tc>
          <w:tcPr>
            <w:tcW w:w="1102" w:type="dxa"/>
          </w:tcPr>
          <w:p w14:paraId="1138F1A6"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t>P</w:t>
            </w:r>
          </w:p>
        </w:tc>
        <w:tc>
          <w:tcPr>
            <w:tcW w:w="1587" w:type="dxa"/>
          </w:tcPr>
          <w:p w14:paraId="509B26A0" w14:textId="77777777" w:rsidR="00A519E2" w:rsidRPr="001E3C8E" w:rsidRDefault="00A519E2" w:rsidP="00A519E2">
            <w:pPr>
              <w:pStyle w:val="TableParagraph"/>
              <w:spacing w:before="116"/>
              <w:ind w:left="107" w:right="268"/>
              <w:rPr>
                <w:sz w:val="17"/>
                <w:szCs w:val="17"/>
                <w:lang w:val="es-419"/>
              </w:rPr>
            </w:pPr>
            <w:r w:rsidRPr="001E3C8E">
              <w:rPr>
                <w:sz w:val="17"/>
                <w:szCs w:val="17"/>
                <w:lang w:val="es-419"/>
              </w:rPr>
              <w:t>Modificación de documento</w:t>
            </w:r>
          </w:p>
        </w:tc>
        <w:tc>
          <w:tcPr>
            <w:tcW w:w="3800" w:type="dxa"/>
          </w:tcPr>
          <w:p w14:paraId="6B25A03D" w14:textId="77777777" w:rsidR="00A519E2" w:rsidRPr="001E3C8E" w:rsidRDefault="00A519E2" w:rsidP="00A519E2">
            <w:pPr>
              <w:pStyle w:val="TableParagraph"/>
              <w:spacing w:before="116"/>
              <w:ind w:left="109" w:right="90"/>
              <w:rPr>
                <w:sz w:val="17"/>
                <w:szCs w:val="17"/>
                <w:lang w:val="es-419"/>
              </w:rPr>
            </w:pPr>
            <w:r w:rsidRPr="001E3C8E">
              <w:rPr>
                <w:sz w:val="17"/>
                <w:szCs w:val="17"/>
                <w:lang w:val="es-419"/>
              </w:rPr>
              <w:t>Esta categoría se compone de un grupo de incidencias relacionadas con modificaciones de una solicitud, documento del derecho de PI u otro documento, que tienen lugar fuera del contexto de una revisión anterior al registro o de una revisión del derecho de PI. Incluye, por ejemplo, modificaciones y correcciones de errores en las solicitudes y en documentos sobre el derecho de PI. Las incidencias de esta categoría pueden producirse en cualquier etapa.</w:t>
            </w:r>
          </w:p>
        </w:tc>
        <w:tc>
          <w:tcPr>
            <w:tcW w:w="2977" w:type="dxa"/>
          </w:tcPr>
          <w:p w14:paraId="1D813561" w14:textId="7B6CE662" w:rsidR="00A519E2" w:rsidRPr="00380724" w:rsidRDefault="00A519E2" w:rsidP="00380724">
            <w:pPr>
              <w:pStyle w:val="TableParagraph"/>
              <w:numPr>
                <w:ilvl w:val="0"/>
                <w:numId w:val="12"/>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00E98F67" w14:textId="1BCF2528" w:rsidR="00A519E2" w:rsidRPr="00380724" w:rsidRDefault="00A519E2" w:rsidP="00380724">
            <w:pPr>
              <w:pStyle w:val="TableParagraph"/>
              <w:shd w:val="clear" w:color="auto" w:fill="800080"/>
              <w:spacing w:before="3"/>
              <w:rPr>
                <w:strike/>
                <w:color w:val="FFFFFF"/>
                <w:sz w:val="17"/>
                <w:szCs w:val="17"/>
                <w:lang w:val="es-419"/>
              </w:rPr>
            </w:pPr>
          </w:p>
          <w:p w14:paraId="1B2F08A2" w14:textId="12337880" w:rsidR="00A519E2" w:rsidRPr="00380724" w:rsidRDefault="00A519E2" w:rsidP="00380724">
            <w:pPr>
              <w:pStyle w:val="TableParagraph"/>
              <w:numPr>
                <w:ilvl w:val="0"/>
                <w:numId w:val="12"/>
              </w:numPr>
              <w:shd w:val="clear" w:color="auto" w:fill="800080"/>
              <w:tabs>
                <w:tab w:val="left" w:pos="565"/>
                <w:tab w:val="left" w:pos="566"/>
              </w:tabs>
              <w:spacing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766AFAC1" w14:textId="5BA27E8C" w:rsidR="00A519E2" w:rsidRPr="00380724" w:rsidRDefault="00A519E2" w:rsidP="00380724">
            <w:pPr>
              <w:pStyle w:val="TableParagraph"/>
              <w:shd w:val="clear" w:color="auto" w:fill="800080"/>
              <w:spacing w:before="10"/>
              <w:rPr>
                <w:strike/>
                <w:color w:val="FFFFFF"/>
                <w:sz w:val="17"/>
                <w:szCs w:val="17"/>
                <w:lang w:val="es-419"/>
              </w:rPr>
            </w:pPr>
          </w:p>
          <w:p w14:paraId="0122A388" w14:textId="0FA0CB50" w:rsidR="00A519E2" w:rsidRPr="00380724" w:rsidRDefault="00A519E2" w:rsidP="00380724">
            <w:pPr>
              <w:pStyle w:val="TableParagraph"/>
              <w:numPr>
                <w:ilvl w:val="0"/>
                <w:numId w:val="12"/>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28E8595F" w14:textId="77777777" w:rsidR="00A519E2" w:rsidRPr="001E3C8E" w:rsidRDefault="00A519E2" w:rsidP="00A519E2">
            <w:pPr>
              <w:pStyle w:val="TableParagraph"/>
              <w:spacing w:before="3"/>
              <w:rPr>
                <w:sz w:val="17"/>
                <w:szCs w:val="17"/>
                <w:lang w:val="es-419"/>
              </w:rPr>
            </w:pPr>
          </w:p>
          <w:p w14:paraId="74B9577E" w14:textId="77777777" w:rsidR="00A519E2" w:rsidRPr="001E3C8E" w:rsidRDefault="00A519E2" w:rsidP="00854DE3">
            <w:pPr>
              <w:pStyle w:val="TableParagraph"/>
              <w:numPr>
                <w:ilvl w:val="0"/>
                <w:numId w:val="36"/>
              </w:numPr>
              <w:tabs>
                <w:tab w:val="left" w:pos="565"/>
                <w:tab w:val="left" w:pos="566"/>
              </w:tabs>
              <w:spacing w:line="244" w:lineRule="auto"/>
              <w:ind w:right="992"/>
              <w:rPr>
                <w:sz w:val="17"/>
                <w:szCs w:val="17"/>
                <w:lang w:val="es-419"/>
              </w:rPr>
            </w:pPr>
            <w:r w:rsidRPr="001E3C8E">
              <w:rPr>
                <w:sz w:val="17"/>
                <w:szCs w:val="17"/>
                <w:lang w:val="es-419"/>
              </w:rPr>
              <w:t>Identificación de</w:t>
            </w:r>
            <w:r w:rsidRPr="001E3C8E">
              <w:rPr>
                <w:spacing w:val="-9"/>
                <w:sz w:val="17"/>
                <w:szCs w:val="17"/>
                <w:lang w:val="es-419"/>
              </w:rPr>
              <w:t xml:space="preserve"> </w:t>
            </w:r>
            <w:r w:rsidRPr="001E3C8E">
              <w:rPr>
                <w:sz w:val="17"/>
                <w:szCs w:val="17"/>
                <w:lang w:val="es-419"/>
              </w:rPr>
              <w:t>la publicación</w:t>
            </w:r>
          </w:p>
          <w:p w14:paraId="055E7B25" w14:textId="77777777" w:rsidR="00A519E2" w:rsidRPr="001E3C8E" w:rsidRDefault="00A519E2" w:rsidP="00A519E2">
            <w:pPr>
              <w:pStyle w:val="TableParagraph"/>
              <w:spacing w:before="7"/>
              <w:rPr>
                <w:sz w:val="17"/>
                <w:szCs w:val="17"/>
                <w:lang w:val="es-419"/>
              </w:rPr>
            </w:pPr>
          </w:p>
          <w:p w14:paraId="14A6E7C7" w14:textId="77777777" w:rsidR="00A519E2" w:rsidRPr="001E3C8E" w:rsidRDefault="00A519E2" w:rsidP="00854DE3">
            <w:pPr>
              <w:pStyle w:val="TableParagraph"/>
              <w:numPr>
                <w:ilvl w:val="0"/>
                <w:numId w:val="36"/>
              </w:numPr>
              <w:tabs>
                <w:tab w:val="left" w:pos="565"/>
                <w:tab w:val="left" w:pos="566"/>
              </w:tabs>
              <w:ind w:right="181"/>
              <w:rPr>
                <w:sz w:val="17"/>
                <w:szCs w:val="17"/>
                <w:lang w:val="es-419"/>
              </w:rPr>
            </w:pPr>
            <w:r w:rsidRPr="001E3C8E">
              <w:rPr>
                <w:sz w:val="17"/>
                <w:szCs w:val="17"/>
                <w:lang w:val="es-419"/>
              </w:rPr>
              <w:t>Categoría partes</w:t>
            </w:r>
            <w:r w:rsidRPr="001E3C8E">
              <w:rPr>
                <w:spacing w:val="-14"/>
                <w:sz w:val="17"/>
                <w:szCs w:val="17"/>
                <w:lang w:val="es-419"/>
              </w:rPr>
              <w:t xml:space="preserve"> </w:t>
            </w:r>
            <w:r w:rsidRPr="001E3C8E">
              <w:rPr>
                <w:sz w:val="17"/>
                <w:szCs w:val="17"/>
                <w:lang w:val="es-419"/>
              </w:rPr>
              <w:t>modificadas de documentos (por ejemplo, información bibliográfica, reivindicación de prioridad, especificación, reivindicaciones,</w:t>
            </w:r>
            <w:r w:rsidRPr="001E3C8E">
              <w:rPr>
                <w:spacing w:val="-2"/>
                <w:sz w:val="17"/>
                <w:szCs w:val="17"/>
                <w:lang w:val="es-419"/>
              </w:rPr>
              <w:t xml:space="preserve"> </w:t>
            </w:r>
            <w:r w:rsidRPr="001E3C8E">
              <w:rPr>
                <w:sz w:val="17"/>
                <w:szCs w:val="17"/>
                <w:lang w:val="es-419"/>
              </w:rPr>
              <w:t>dibujos)</w:t>
            </w:r>
          </w:p>
          <w:p w14:paraId="62166CA5" w14:textId="77777777" w:rsidR="00A519E2" w:rsidRPr="001E3C8E" w:rsidRDefault="00A519E2" w:rsidP="00A519E2">
            <w:pPr>
              <w:pStyle w:val="TableParagraph"/>
              <w:spacing w:before="8"/>
              <w:rPr>
                <w:sz w:val="17"/>
                <w:szCs w:val="17"/>
                <w:lang w:val="es-419"/>
              </w:rPr>
            </w:pPr>
          </w:p>
          <w:p w14:paraId="1152EE5B" w14:textId="77777777" w:rsidR="00A519E2" w:rsidRPr="001E3C8E" w:rsidRDefault="00A519E2" w:rsidP="00854DE3">
            <w:pPr>
              <w:pStyle w:val="TableParagraph"/>
              <w:numPr>
                <w:ilvl w:val="0"/>
                <w:numId w:val="36"/>
              </w:numPr>
              <w:tabs>
                <w:tab w:val="left" w:pos="565"/>
                <w:tab w:val="left" w:pos="566"/>
              </w:tabs>
              <w:ind w:right="133"/>
              <w:rPr>
                <w:sz w:val="17"/>
                <w:szCs w:val="17"/>
                <w:lang w:val="es-419"/>
              </w:rPr>
            </w:pPr>
            <w:r w:rsidRPr="001E3C8E">
              <w:rPr>
                <w:sz w:val="17"/>
                <w:szCs w:val="17"/>
                <w:lang w:val="es-419"/>
              </w:rPr>
              <w:t>Categoría modificaciones</w:t>
            </w:r>
            <w:r w:rsidRPr="001E3C8E">
              <w:rPr>
                <w:spacing w:val="-14"/>
                <w:sz w:val="17"/>
                <w:szCs w:val="17"/>
                <w:lang w:val="es-419"/>
              </w:rPr>
              <w:t xml:space="preserve"> </w:t>
            </w:r>
            <w:r w:rsidRPr="001E3C8E">
              <w:rPr>
                <w:sz w:val="17"/>
                <w:szCs w:val="17"/>
                <w:lang w:val="es-419"/>
              </w:rPr>
              <w:t>(por ejemplo, modificación o corrección)</w:t>
            </w:r>
          </w:p>
          <w:p w14:paraId="358EC890" w14:textId="77777777" w:rsidR="00A519E2" w:rsidRPr="001E3C8E" w:rsidRDefault="00A519E2" w:rsidP="00A519E2">
            <w:pPr>
              <w:pStyle w:val="TableParagraph"/>
              <w:spacing w:before="2"/>
              <w:rPr>
                <w:sz w:val="17"/>
                <w:szCs w:val="17"/>
                <w:lang w:val="es-419"/>
              </w:rPr>
            </w:pPr>
          </w:p>
          <w:p w14:paraId="41B11C4C" w14:textId="77777777" w:rsidR="00A519E2" w:rsidRPr="001E3C8E" w:rsidRDefault="00A519E2" w:rsidP="00854DE3">
            <w:pPr>
              <w:pStyle w:val="TableParagraph"/>
              <w:numPr>
                <w:ilvl w:val="0"/>
                <w:numId w:val="36"/>
              </w:numPr>
              <w:tabs>
                <w:tab w:val="left" w:pos="565"/>
                <w:tab w:val="left" w:pos="566"/>
              </w:tabs>
              <w:spacing w:before="1" w:line="244" w:lineRule="auto"/>
              <w:ind w:right="444"/>
              <w:rPr>
                <w:sz w:val="17"/>
                <w:szCs w:val="17"/>
                <w:lang w:val="es-419"/>
              </w:rPr>
            </w:pPr>
            <w:r w:rsidRPr="001E3C8E">
              <w:rPr>
                <w:sz w:val="17"/>
                <w:szCs w:val="17"/>
                <w:lang w:val="es-419"/>
              </w:rPr>
              <w:t>Contenido publicado previamente (con</w:t>
            </w:r>
            <w:r w:rsidRPr="001E3C8E">
              <w:rPr>
                <w:spacing w:val="-13"/>
                <w:sz w:val="17"/>
                <w:szCs w:val="17"/>
                <w:lang w:val="es-419"/>
              </w:rPr>
              <w:t xml:space="preserve"> </w:t>
            </w:r>
            <w:r w:rsidRPr="001E3C8E">
              <w:rPr>
                <w:sz w:val="17"/>
                <w:szCs w:val="17"/>
                <w:lang w:val="es-419"/>
              </w:rPr>
              <w:t>errores)</w:t>
            </w:r>
          </w:p>
          <w:p w14:paraId="42975D3C" w14:textId="77777777" w:rsidR="00A519E2" w:rsidRPr="001E3C8E" w:rsidRDefault="00A519E2" w:rsidP="00A519E2">
            <w:pPr>
              <w:pStyle w:val="TableParagraph"/>
              <w:spacing w:before="9"/>
              <w:rPr>
                <w:sz w:val="17"/>
                <w:szCs w:val="17"/>
                <w:lang w:val="es-419"/>
              </w:rPr>
            </w:pPr>
          </w:p>
          <w:p w14:paraId="43E0A788" w14:textId="77777777" w:rsidR="00A519E2" w:rsidRPr="001E3C8E" w:rsidRDefault="00A519E2" w:rsidP="00854DE3">
            <w:pPr>
              <w:pStyle w:val="TableParagraph"/>
              <w:numPr>
                <w:ilvl w:val="0"/>
                <w:numId w:val="36"/>
              </w:numPr>
              <w:tabs>
                <w:tab w:val="left" w:pos="565"/>
                <w:tab w:val="left" w:pos="566"/>
              </w:tabs>
              <w:spacing w:before="1"/>
              <w:ind w:hanging="426"/>
              <w:rPr>
                <w:sz w:val="17"/>
                <w:szCs w:val="17"/>
                <w:lang w:val="es-419"/>
              </w:rPr>
            </w:pPr>
            <w:r w:rsidRPr="001E3C8E">
              <w:rPr>
                <w:sz w:val="17"/>
                <w:szCs w:val="17"/>
                <w:lang w:val="es-419"/>
              </w:rPr>
              <w:t>Nuevo contenido</w:t>
            </w:r>
            <w:r w:rsidRPr="001E3C8E">
              <w:rPr>
                <w:spacing w:val="-6"/>
                <w:sz w:val="17"/>
                <w:szCs w:val="17"/>
                <w:lang w:val="es-419"/>
              </w:rPr>
              <w:t xml:space="preserve"> </w:t>
            </w:r>
            <w:r w:rsidRPr="001E3C8E">
              <w:rPr>
                <w:sz w:val="17"/>
                <w:szCs w:val="17"/>
                <w:lang w:val="es-419"/>
              </w:rPr>
              <w:t>(corregido)</w:t>
            </w:r>
          </w:p>
        </w:tc>
      </w:tr>
    </w:tbl>
    <w:p w14:paraId="45495281" w14:textId="77777777" w:rsidR="00A519E2" w:rsidRPr="001E3C8E" w:rsidRDefault="00A519E2" w:rsidP="00A519E2">
      <w:pPr>
        <w:pStyle w:val="BodyText"/>
        <w:spacing w:before="7"/>
        <w:rPr>
          <w:szCs w:val="17"/>
          <w:lang w:val="es-419"/>
        </w:rPr>
      </w:pPr>
    </w:p>
    <w:p w14:paraId="28EEF63B" w14:textId="77777777" w:rsidR="00A519E2" w:rsidRPr="001E3C8E" w:rsidRDefault="00A519E2" w:rsidP="00A519E2">
      <w:pPr>
        <w:pStyle w:val="BodyText"/>
        <w:spacing w:before="1"/>
        <w:rPr>
          <w:szCs w:val="17"/>
          <w:lang w:val="es-419"/>
        </w:rPr>
      </w:pPr>
    </w:p>
    <w:p w14:paraId="593AEBDF" w14:textId="4960BB69" w:rsidR="005114F8" w:rsidRDefault="005114F8">
      <w:pPr>
        <w:rPr>
          <w:szCs w:val="17"/>
          <w:lang w:val="es-419"/>
        </w:rPr>
      </w:pPr>
      <w:r>
        <w:rPr>
          <w:szCs w:val="17"/>
          <w:lang w:val="es-419"/>
        </w:rPr>
        <w:br w:type="page"/>
      </w:r>
    </w:p>
    <w:tbl>
      <w:tblPr>
        <w:tblpPr w:leftFromText="180" w:rightFromText="180" w:vertAnchor="text" w:horzAnchor="margin" w:tblpXSpec="center" w:tblpY="325"/>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586EAA" w14:paraId="1DC51DA7" w14:textId="77777777" w:rsidTr="00A519E2">
        <w:trPr>
          <w:trHeight w:val="2092"/>
        </w:trPr>
        <w:tc>
          <w:tcPr>
            <w:tcW w:w="1102" w:type="dxa"/>
            <w:tcBorders>
              <w:top w:val="single" w:sz="4" w:space="0" w:color="auto"/>
            </w:tcBorders>
          </w:tcPr>
          <w:p w14:paraId="722CC88F"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lastRenderedPageBreak/>
              <w:t>Q</w:t>
            </w:r>
          </w:p>
        </w:tc>
        <w:tc>
          <w:tcPr>
            <w:tcW w:w="1587" w:type="dxa"/>
            <w:tcBorders>
              <w:top w:val="single" w:sz="4" w:space="0" w:color="auto"/>
            </w:tcBorders>
          </w:tcPr>
          <w:p w14:paraId="3B1716C0" w14:textId="77777777" w:rsidR="00A519E2" w:rsidRPr="001E3C8E" w:rsidRDefault="00A519E2" w:rsidP="00A519E2">
            <w:pPr>
              <w:pStyle w:val="TableParagraph"/>
              <w:spacing w:before="116"/>
              <w:ind w:left="107" w:right="221"/>
              <w:rPr>
                <w:sz w:val="17"/>
                <w:szCs w:val="17"/>
                <w:lang w:val="es-419"/>
              </w:rPr>
            </w:pPr>
            <w:r w:rsidRPr="001E3C8E">
              <w:rPr>
                <w:sz w:val="17"/>
                <w:szCs w:val="17"/>
                <w:lang w:val="es-419"/>
              </w:rPr>
              <w:t>Publicación de documentos</w:t>
            </w:r>
          </w:p>
        </w:tc>
        <w:tc>
          <w:tcPr>
            <w:tcW w:w="3800" w:type="dxa"/>
            <w:tcBorders>
              <w:top w:val="single" w:sz="4" w:space="0" w:color="auto"/>
            </w:tcBorders>
          </w:tcPr>
          <w:p w14:paraId="7FD0A6E0" w14:textId="77777777" w:rsidR="00A519E2" w:rsidRPr="001E3C8E" w:rsidRDefault="00A519E2" w:rsidP="00A519E2">
            <w:pPr>
              <w:pStyle w:val="TableParagraph"/>
              <w:spacing w:before="116"/>
              <w:ind w:left="109" w:right="79"/>
              <w:rPr>
                <w:sz w:val="17"/>
                <w:szCs w:val="17"/>
                <w:lang w:val="es-419"/>
              </w:rPr>
            </w:pPr>
            <w:r w:rsidRPr="001E3C8E">
              <w:rPr>
                <w:sz w:val="17"/>
                <w:szCs w:val="17"/>
                <w:lang w:val="es-419"/>
              </w:rPr>
              <w:t>Esta categoría se compone de un grupo de incidencias relacionadas con la publicación de documentos por la OPI. Incluye, por ejemplo, la publicación por la OPI de una solicitud, documento de derecho de PI o información bibliográfica. Las incidencias de esta categoría pueden producirse en cualquier etapa.</w:t>
            </w:r>
          </w:p>
        </w:tc>
        <w:tc>
          <w:tcPr>
            <w:tcW w:w="2977" w:type="dxa"/>
            <w:tcBorders>
              <w:top w:val="single" w:sz="4" w:space="0" w:color="auto"/>
            </w:tcBorders>
          </w:tcPr>
          <w:p w14:paraId="029EEB7F" w14:textId="22312C52" w:rsidR="00A519E2" w:rsidRPr="00380724" w:rsidRDefault="00A519E2" w:rsidP="00380724">
            <w:pPr>
              <w:pStyle w:val="TableParagraph"/>
              <w:numPr>
                <w:ilvl w:val="0"/>
                <w:numId w:val="11"/>
              </w:numPr>
              <w:shd w:val="clear" w:color="auto" w:fill="800080"/>
              <w:tabs>
                <w:tab w:val="left" w:pos="565"/>
                <w:tab w:val="left" w:pos="566"/>
              </w:tabs>
              <w:spacing w:before="119"/>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25BD0E07" w14:textId="537E0CBF" w:rsidR="00A519E2" w:rsidRPr="00380724" w:rsidRDefault="00A519E2" w:rsidP="00380724">
            <w:pPr>
              <w:pStyle w:val="TableParagraph"/>
              <w:shd w:val="clear" w:color="auto" w:fill="800080"/>
              <w:rPr>
                <w:strike/>
                <w:color w:val="FFFFFF"/>
                <w:sz w:val="17"/>
                <w:szCs w:val="17"/>
                <w:lang w:val="es-419"/>
              </w:rPr>
            </w:pPr>
          </w:p>
          <w:p w14:paraId="60CFE06F" w14:textId="641D9CA1" w:rsidR="00A519E2" w:rsidRPr="00380724" w:rsidRDefault="00A519E2" w:rsidP="00380724">
            <w:pPr>
              <w:pStyle w:val="TableParagraph"/>
              <w:numPr>
                <w:ilvl w:val="0"/>
                <w:numId w:val="11"/>
              </w:numPr>
              <w:shd w:val="clear" w:color="auto" w:fill="800080"/>
              <w:tabs>
                <w:tab w:val="left" w:pos="565"/>
                <w:tab w:val="left" w:pos="566"/>
              </w:tabs>
              <w:spacing w:line="244" w:lineRule="auto"/>
              <w:ind w:right="588"/>
              <w:rPr>
                <w:strike/>
                <w:color w:val="FFFFFF"/>
                <w:sz w:val="17"/>
                <w:szCs w:val="17"/>
                <w:lang w:val="es-419"/>
              </w:rPr>
            </w:pPr>
            <w:r w:rsidRPr="00380724">
              <w:rPr>
                <w:strike/>
                <w:color w:val="FFFFFF"/>
                <w:sz w:val="17"/>
                <w:szCs w:val="17"/>
                <w:lang w:val="es-419"/>
              </w:rPr>
              <w:t>Número de ejemplar</w:t>
            </w:r>
            <w:r w:rsidRPr="00380724">
              <w:rPr>
                <w:strike/>
                <w:color w:val="FFFFFF"/>
                <w:spacing w:val="-12"/>
                <w:sz w:val="17"/>
                <w:szCs w:val="17"/>
                <w:lang w:val="es-419"/>
              </w:rPr>
              <w:t xml:space="preserve"> </w:t>
            </w:r>
            <w:r w:rsidRPr="00380724">
              <w:rPr>
                <w:strike/>
                <w:color w:val="FFFFFF"/>
                <w:sz w:val="17"/>
                <w:szCs w:val="17"/>
                <w:lang w:val="es-419"/>
              </w:rPr>
              <w:t>del boletín</w:t>
            </w:r>
          </w:p>
          <w:p w14:paraId="21E1F484" w14:textId="5F0EC80B" w:rsidR="00A519E2" w:rsidRPr="00380724" w:rsidRDefault="00A519E2" w:rsidP="00380724">
            <w:pPr>
              <w:pStyle w:val="TableParagraph"/>
              <w:shd w:val="clear" w:color="auto" w:fill="800080"/>
              <w:spacing w:before="1"/>
              <w:rPr>
                <w:strike/>
                <w:color w:val="FFFFFF"/>
                <w:sz w:val="17"/>
                <w:szCs w:val="17"/>
                <w:lang w:val="es-419"/>
              </w:rPr>
            </w:pPr>
          </w:p>
          <w:p w14:paraId="746E3EE5" w14:textId="1B707954" w:rsidR="00A519E2" w:rsidRPr="00380724" w:rsidRDefault="00A519E2" w:rsidP="00380724">
            <w:pPr>
              <w:pStyle w:val="TableParagraph"/>
              <w:numPr>
                <w:ilvl w:val="0"/>
                <w:numId w:val="11"/>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446FDA51" w14:textId="77777777" w:rsidR="00A519E2" w:rsidRPr="001E3C8E" w:rsidRDefault="00A519E2" w:rsidP="00A519E2">
            <w:pPr>
              <w:pStyle w:val="TableParagraph"/>
              <w:rPr>
                <w:sz w:val="17"/>
                <w:szCs w:val="17"/>
                <w:lang w:val="es-419"/>
              </w:rPr>
            </w:pPr>
          </w:p>
          <w:p w14:paraId="12172A79" w14:textId="77777777" w:rsidR="00A519E2" w:rsidRPr="001E3C8E" w:rsidRDefault="00A519E2" w:rsidP="00854DE3">
            <w:pPr>
              <w:pStyle w:val="TableParagraph"/>
              <w:numPr>
                <w:ilvl w:val="0"/>
                <w:numId w:val="37"/>
              </w:numPr>
              <w:tabs>
                <w:tab w:val="left" w:pos="565"/>
                <w:tab w:val="left" w:pos="566"/>
              </w:tabs>
              <w:spacing w:line="244" w:lineRule="auto"/>
              <w:ind w:right="992"/>
              <w:rPr>
                <w:sz w:val="17"/>
                <w:szCs w:val="17"/>
                <w:lang w:val="es-419"/>
              </w:rPr>
            </w:pPr>
            <w:r w:rsidRPr="001E3C8E">
              <w:rPr>
                <w:sz w:val="17"/>
                <w:szCs w:val="17"/>
                <w:lang w:val="es-419"/>
              </w:rPr>
              <w:t>Identificación de</w:t>
            </w:r>
            <w:r w:rsidRPr="001E3C8E">
              <w:rPr>
                <w:spacing w:val="-9"/>
                <w:sz w:val="17"/>
                <w:szCs w:val="17"/>
                <w:lang w:val="es-419"/>
              </w:rPr>
              <w:t xml:space="preserve"> </w:t>
            </w:r>
            <w:r w:rsidRPr="001E3C8E">
              <w:rPr>
                <w:sz w:val="17"/>
                <w:szCs w:val="17"/>
                <w:lang w:val="es-419"/>
              </w:rPr>
              <w:t>la publicación</w:t>
            </w:r>
          </w:p>
        </w:tc>
      </w:tr>
      <w:tr w:rsidR="006E54AC" w:rsidRPr="00380724" w14:paraId="4BAAC592" w14:textId="77777777" w:rsidTr="00A519E2">
        <w:trPr>
          <w:trHeight w:val="7990"/>
        </w:trPr>
        <w:tc>
          <w:tcPr>
            <w:tcW w:w="1102" w:type="dxa"/>
          </w:tcPr>
          <w:p w14:paraId="2E0F6443"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t>R</w:t>
            </w:r>
          </w:p>
        </w:tc>
        <w:tc>
          <w:tcPr>
            <w:tcW w:w="1587" w:type="dxa"/>
          </w:tcPr>
          <w:p w14:paraId="1F863AF4" w14:textId="77777777" w:rsidR="00A519E2" w:rsidRPr="001E3C8E" w:rsidRDefault="00A519E2" w:rsidP="00A519E2">
            <w:pPr>
              <w:pStyle w:val="TableParagraph"/>
              <w:spacing w:before="116"/>
              <w:ind w:left="107" w:right="268"/>
              <w:rPr>
                <w:sz w:val="17"/>
                <w:szCs w:val="17"/>
                <w:lang w:val="es-419"/>
              </w:rPr>
            </w:pPr>
            <w:r w:rsidRPr="001E3C8E">
              <w:rPr>
                <w:sz w:val="17"/>
                <w:szCs w:val="17"/>
                <w:lang w:val="es-419"/>
              </w:rPr>
              <w:t>Modificación de datos de una parte</w:t>
            </w:r>
          </w:p>
        </w:tc>
        <w:tc>
          <w:tcPr>
            <w:tcW w:w="3800" w:type="dxa"/>
          </w:tcPr>
          <w:p w14:paraId="7B906998" w14:textId="77777777" w:rsidR="00A519E2" w:rsidRPr="001E3C8E" w:rsidRDefault="00A519E2" w:rsidP="00A519E2">
            <w:pPr>
              <w:pStyle w:val="TableParagraph"/>
              <w:spacing w:before="116"/>
              <w:ind w:left="109" w:right="192"/>
              <w:rPr>
                <w:sz w:val="17"/>
                <w:szCs w:val="17"/>
                <w:lang w:val="es-419"/>
              </w:rPr>
            </w:pPr>
            <w:r w:rsidRPr="001E3C8E">
              <w:rPr>
                <w:sz w:val="17"/>
                <w:szCs w:val="17"/>
                <w:lang w:val="es-419"/>
              </w:rPr>
              <w:t>Esta categoría se compone de un grupo de incidencias relacionadas con la inscripción en la OPI de cambios en los datos de una parte. Incluye, por ejemplo, el caso de registro en la OPI de cambios de una parte relacionada con la solicitud o el derecho de PI, por ejemplo, el solicitante o solicitantes, titulares, creadores o representantes. También incluye incidencias relacionadas con la inscripción de cambios en la información de contacto de una parte. Las incidencias de esta categoría pueden producirse en cualquier etapa.</w:t>
            </w:r>
          </w:p>
        </w:tc>
        <w:tc>
          <w:tcPr>
            <w:tcW w:w="2977" w:type="dxa"/>
          </w:tcPr>
          <w:p w14:paraId="6E2FECF1" w14:textId="6864807A" w:rsidR="00A519E2" w:rsidRPr="00380724" w:rsidRDefault="00A519E2" w:rsidP="00380724">
            <w:pPr>
              <w:pStyle w:val="TableParagraph"/>
              <w:numPr>
                <w:ilvl w:val="0"/>
                <w:numId w:val="10"/>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3FA1DC27" w14:textId="72A1B0FE" w:rsidR="00A519E2" w:rsidRPr="00380724" w:rsidRDefault="00A519E2" w:rsidP="00380724">
            <w:pPr>
              <w:pStyle w:val="TableParagraph"/>
              <w:shd w:val="clear" w:color="auto" w:fill="800080"/>
              <w:spacing w:before="3"/>
              <w:rPr>
                <w:strike/>
                <w:color w:val="FFFFFF"/>
                <w:sz w:val="17"/>
                <w:szCs w:val="17"/>
                <w:lang w:val="es-419"/>
              </w:rPr>
            </w:pPr>
          </w:p>
          <w:p w14:paraId="3F878EB9" w14:textId="108EC43C" w:rsidR="00A519E2" w:rsidRPr="00380724" w:rsidRDefault="00A519E2" w:rsidP="00380724">
            <w:pPr>
              <w:pStyle w:val="TableParagraph"/>
              <w:numPr>
                <w:ilvl w:val="0"/>
                <w:numId w:val="10"/>
              </w:numPr>
              <w:shd w:val="clear" w:color="auto" w:fill="800080"/>
              <w:tabs>
                <w:tab w:val="left" w:pos="565"/>
                <w:tab w:val="left" w:pos="566"/>
              </w:tabs>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4E7B1EC8" w14:textId="500AF083" w:rsidR="00A519E2" w:rsidRPr="00380724" w:rsidRDefault="00A519E2" w:rsidP="00380724">
            <w:pPr>
              <w:pStyle w:val="TableParagraph"/>
              <w:shd w:val="clear" w:color="auto" w:fill="800080"/>
              <w:spacing w:before="7"/>
              <w:rPr>
                <w:strike/>
                <w:color w:val="FFFFFF"/>
                <w:sz w:val="17"/>
                <w:szCs w:val="17"/>
                <w:lang w:val="es-419"/>
              </w:rPr>
            </w:pPr>
          </w:p>
          <w:p w14:paraId="6458B4BF" w14:textId="1976D833" w:rsidR="00A519E2" w:rsidRPr="00380724" w:rsidRDefault="00A519E2" w:rsidP="00380724">
            <w:pPr>
              <w:pStyle w:val="TableParagraph"/>
              <w:numPr>
                <w:ilvl w:val="0"/>
                <w:numId w:val="10"/>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3A1AF847" w14:textId="77777777" w:rsidR="00A519E2" w:rsidRPr="001E3C8E" w:rsidRDefault="00A519E2" w:rsidP="00A519E2">
            <w:pPr>
              <w:pStyle w:val="TableParagraph"/>
              <w:spacing w:before="2"/>
              <w:rPr>
                <w:sz w:val="17"/>
                <w:szCs w:val="17"/>
                <w:lang w:val="es-419"/>
              </w:rPr>
            </w:pPr>
          </w:p>
          <w:p w14:paraId="37B37D0E" w14:textId="77777777" w:rsidR="00A519E2" w:rsidRPr="001E3C8E" w:rsidRDefault="00A519E2" w:rsidP="00854DE3">
            <w:pPr>
              <w:pStyle w:val="TableParagraph"/>
              <w:numPr>
                <w:ilvl w:val="0"/>
                <w:numId w:val="38"/>
              </w:numPr>
              <w:tabs>
                <w:tab w:val="left" w:pos="565"/>
                <w:tab w:val="left" w:pos="566"/>
              </w:tabs>
              <w:spacing w:before="1"/>
              <w:ind w:right="144"/>
              <w:rPr>
                <w:sz w:val="17"/>
                <w:szCs w:val="17"/>
                <w:lang w:val="es-419"/>
              </w:rPr>
            </w:pPr>
            <w:r w:rsidRPr="001E3C8E">
              <w:rPr>
                <w:sz w:val="17"/>
                <w:szCs w:val="17"/>
                <w:lang w:val="es-419"/>
              </w:rPr>
              <w:t>Categoría modificación de datos de las partes (por ejemplo, cambio de titular,</w:t>
            </w:r>
            <w:r w:rsidRPr="001E3C8E">
              <w:rPr>
                <w:spacing w:val="-16"/>
                <w:sz w:val="17"/>
                <w:szCs w:val="17"/>
                <w:lang w:val="es-419"/>
              </w:rPr>
              <w:t xml:space="preserve"> </w:t>
            </w:r>
            <w:r w:rsidRPr="001E3C8E">
              <w:rPr>
                <w:sz w:val="17"/>
                <w:szCs w:val="17"/>
                <w:lang w:val="es-419"/>
              </w:rPr>
              <w:t>del creador, del representante, cambio de información de contacto del titular, del creador o del</w:t>
            </w:r>
            <w:r w:rsidRPr="001E3C8E">
              <w:rPr>
                <w:spacing w:val="-10"/>
                <w:sz w:val="17"/>
                <w:szCs w:val="17"/>
                <w:lang w:val="es-419"/>
              </w:rPr>
              <w:t xml:space="preserve"> </w:t>
            </w:r>
            <w:r w:rsidRPr="001E3C8E">
              <w:rPr>
                <w:sz w:val="17"/>
                <w:szCs w:val="17"/>
                <w:lang w:val="es-419"/>
              </w:rPr>
              <w:t>representante)</w:t>
            </w:r>
          </w:p>
          <w:p w14:paraId="7BD163F0" w14:textId="77777777" w:rsidR="00A519E2" w:rsidRPr="001E3C8E" w:rsidRDefault="00A519E2" w:rsidP="00A519E2">
            <w:pPr>
              <w:pStyle w:val="TableParagraph"/>
              <w:spacing w:before="3"/>
              <w:rPr>
                <w:sz w:val="17"/>
                <w:szCs w:val="17"/>
                <w:lang w:val="es-419"/>
              </w:rPr>
            </w:pPr>
          </w:p>
          <w:p w14:paraId="2AF3F6EF" w14:textId="77777777" w:rsidR="00A519E2" w:rsidRPr="001E3C8E" w:rsidRDefault="00A519E2" w:rsidP="00854DE3">
            <w:pPr>
              <w:pStyle w:val="TableParagraph"/>
              <w:numPr>
                <w:ilvl w:val="0"/>
                <w:numId w:val="38"/>
              </w:numPr>
              <w:tabs>
                <w:tab w:val="left" w:pos="565"/>
                <w:tab w:val="left" w:pos="566"/>
              </w:tabs>
              <w:spacing w:line="244" w:lineRule="auto"/>
              <w:ind w:right="200"/>
              <w:rPr>
                <w:sz w:val="17"/>
                <w:szCs w:val="17"/>
                <w:lang w:val="es-419"/>
              </w:rPr>
            </w:pPr>
            <w:r w:rsidRPr="001E3C8E">
              <w:rPr>
                <w:sz w:val="17"/>
                <w:szCs w:val="17"/>
                <w:lang w:val="es-419"/>
              </w:rPr>
              <w:t>Nombre de</w:t>
            </w:r>
            <w:r w:rsidRPr="001E3C8E">
              <w:rPr>
                <w:spacing w:val="-14"/>
                <w:sz w:val="17"/>
                <w:szCs w:val="17"/>
                <w:lang w:val="es-419"/>
              </w:rPr>
              <w:t xml:space="preserve"> </w:t>
            </w:r>
            <w:r w:rsidRPr="001E3C8E">
              <w:rPr>
                <w:sz w:val="17"/>
                <w:szCs w:val="17"/>
                <w:lang w:val="es-419"/>
              </w:rPr>
              <w:t>parte/información de contacto</w:t>
            </w:r>
            <w:r w:rsidRPr="001E3C8E">
              <w:rPr>
                <w:spacing w:val="-4"/>
                <w:sz w:val="17"/>
                <w:szCs w:val="17"/>
                <w:lang w:val="es-419"/>
              </w:rPr>
              <w:t xml:space="preserve"> </w:t>
            </w:r>
            <w:r w:rsidRPr="001E3C8E">
              <w:rPr>
                <w:sz w:val="17"/>
                <w:szCs w:val="17"/>
                <w:lang w:val="es-419"/>
              </w:rPr>
              <w:t>anterior</w:t>
            </w:r>
          </w:p>
          <w:p w14:paraId="6C54F554" w14:textId="77777777" w:rsidR="00A519E2" w:rsidRPr="001E3C8E" w:rsidRDefault="00A519E2" w:rsidP="00A519E2">
            <w:pPr>
              <w:pStyle w:val="TableParagraph"/>
              <w:spacing w:before="7"/>
              <w:rPr>
                <w:sz w:val="17"/>
                <w:szCs w:val="17"/>
                <w:lang w:val="es-419"/>
              </w:rPr>
            </w:pPr>
          </w:p>
          <w:p w14:paraId="125494CD" w14:textId="77777777" w:rsidR="00A519E2" w:rsidRPr="001E3C8E" w:rsidRDefault="00A519E2" w:rsidP="00854DE3">
            <w:pPr>
              <w:pStyle w:val="TableParagraph"/>
              <w:numPr>
                <w:ilvl w:val="0"/>
                <w:numId w:val="38"/>
              </w:numPr>
              <w:tabs>
                <w:tab w:val="left" w:pos="565"/>
                <w:tab w:val="left" w:pos="566"/>
              </w:tabs>
              <w:spacing w:before="1" w:line="244" w:lineRule="auto"/>
              <w:ind w:right="406"/>
              <w:rPr>
                <w:sz w:val="17"/>
                <w:szCs w:val="17"/>
                <w:lang w:val="es-419"/>
              </w:rPr>
            </w:pPr>
            <w:r w:rsidRPr="001E3C8E">
              <w:rPr>
                <w:sz w:val="17"/>
                <w:szCs w:val="17"/>
                <w:lang w:val="es-419"/>
              </w:rPr>
              <w:t>Código de país de la</w:t>
            </w:r>
            <w:r w:rsidRPr="001E3C8E">
              <w:rPr>
                <w:spacing w:val="-14"/>
                <w:sz w:val="17"/>
                <w:szCs w:val="17"/>
                <w:lang w:val="es-419"/>
              </w:rPr>
              <w:t xml:space="preserve"> </w:t>
            </w:r>
            <w:r w:rsidRPr="001E3C8E">
              <w:rPr>
                <w:sz w:val="17"/>
                <w:szCs w:val="17"/>
                <w:lang w:val="es-419"/>
              </w:rPr>
              <w:t>parte anterior</w:t>
            </w:r>
          </w:p>
          <w:p w14:paraId="51DD248F" w14:textId="77777777" w:rsidR="00A519E2" w:rsidRPr="001E3C8E" w:rsidRDefault="00A519E2" w:rsidP="00A519E2">
            <w:pPr>
              <w:pStyle w:val="TableParagraph"/>
              <w:spacing w:before="10"/>
              <w:rPr>
                <w:sz w:val="17"/>
                <w:szCs w:val="17"/>
                <w:lang w:val="es-419"/>
              </w:rPr>
            </w:pPr>
          </w:p>
          <w:p w14:paraId="2BD0629C" w14:textId="77777777" w:rsidR="00A519E2" w:rsidRPr="001E3C8E" w:rsidRDefault="00A519E2" w:rsidP="00854DE3">
            <w:pPr>
              <w:pStyle w:val="TableParagraph"/>
              <w:numPr>
                <w:ilvl w:val="0"/>
                <w:numId w:val="38"/>
              </w:numPr>
              <w:tabs>
                <w:tab w:val="left" w:pos="565"/>
                <w:tab w:val="left" w:pos="566"/>
              </w:tabs>
              <w:ind w:right="248"/>
              <w:rPr>
                <w:sz w:val="17"/>
                <w:szCs w:val="17"/>
                <w:lang w:val="es-419"/>
              </w:rPr>
            </w:pPr>
            <w:r w:rsidRPr="001E3C8E">
              <w:rPr>
                <w:sz w:val="17"/>
                <w:szCs w:val="17"/>
                <w:lang w:val="es-419"/>
              </w:rPr>
              <w:t>Nombre/información de contacto de una nueva</w:t>
            </w:r>
            <w:r w:rsidRPr="001E3C8E">
              <w:rPr>
                <w:spacing w:val="-15"/>
                <w:sz w:val="17"/>
                <w:szCs w:val="17"/>
                <w:lang w:val="es-419"/>
              </w:rPr>
              <w:t xml:space="preserve"> </w:t>
            </w:r>
            <w:r w:rsidRPr="001E3C8E">
              <w:rPr>
                <w:sz w:val="17"/>
                <w:szCs w:val="17"/>
                <w:lang w:val="es-419"/>
              </w:rPr>
              <w:t>parte</w:t>
            </w:r>
          </w:p>
          <w:p w14:paraId="7463BA48" w14:textId="77777777" w:rsidR="00A519E2" w:rsidRPr="001E3C8E" w:rsidRDefault="00A519E2" w:rsidP="00A519E2">
            <w:pPr>
              <w:pStyle w:val="TableParagraph"/>
              <w:spacing w:before="4"/>
              <w:rPr>
                <w:sz w:val="17"/>
                <w:szCs w:val="17"/>
                <w:lang w:val="es-419"/>
              </w:rPr>
            </w:pPr>
          </w:p>
          <w:p w14:paraId="30EE6487" w14:textId="77777777" w:rsidR="00A519E2" w:rsidRPr="001E3C8E" w:rsidRDefault="00A519E2" w:rsidP="00854DE3">
            <w:pPr>
              <w:pStyle w:val="TableParagraph"/>
              <w:numPr>
                <w:ilvl w:val="0"/>
                <w:numId w:val="38"/>
              </w:numPr>
              <w:tabs>
                <w:tab w:val="left" w:pos="565"/>
                <w:tab w:val="left" w:pos="566"/>
              </w:tabs>
              <w:ind w:right="181"/>
              <w:rPr>
                <w:sz w:val="17"/>
                <w:szCs w:val="17"/>
                <w:lang w:val="es-419"/>
              </w:rPr>
            </w:pPr>
            <w:r w:rsidRPr="001E3C8E">
              <w:rPr>
                <w:sz w:val="17"/>
                <w:szCs w:val="17"/>
                <w:lang w:val="es-419"/>
              </w:rPr>
              <w:t>Código de país de una</w:t>
            </w:r>
            <w:r w:rsidRPr="001E3C8E">
              <w:rPr>
                <w:spacing w:val="-14"/>
                <w:sz w:val="17"/>
                <w:szCs w:val="17"/>
                <w:lang w:val="es-419"/>
              </w:rPr>
              <w:t xml:space="preserve"> </w:t>
            </w:r>
            <w:r w:rsidRPr="001E3C8E">
              <w:rPr>
                <w:sz w:val="17"/>
                <w:szCs w:val="17"/>
                <w:lang w:val="es-419"/>
              </w:rPr>
              <w:t>nueva parte</w:t>
            </w:r>
          </w:p>
          <w:p w14:paraId="449358FF" w14:textId="77777777" w:rsidR="00A519E2" w:rsidRPr="001E3C8E" w:rsidRDefault="00A519E2" w:rsidP="00A519E2">
            <w:pPr>
              <w:pStyle w:val="TableParagraph"/>
              <w:spacing w:before="4"/>
              <w:rPr>
                <w:sz w:val="17"/>
                <w:szCs w:val="17"/>
                <w:lang w:val="es-419"/>
              </w:rPr>
            </w:pPr>
          </w:p>
          <w:p w14:paraId="63CA1330" w14:textId="77777777" w:rsidR="00A519E2" w:rsidRPr="001E3C8E" w:rsidRDefault="00A519E2" w:rsidP="00854DE3">
            <w:pPr>
              <w:pStyle w:val="TableParagraph"/>
              <w:numPr>
                <w:ilvl w:val="0"/>
                <w:numId w:val="38"/>
              </w:numPr>
              <w:tabs>
                <w:tab w:val="left" w:pos="565"/>
                <w:tab w:val="left" w:pos="566"/>
              </w:tabs>
              <w:ind w:right="248"/>
              <w:rPr>
                <w:sz w:val="17"/>
                <w:szCs w:val="17"/>
                <w:lang w:val="es-419"/>
              </w:rPr>
            </w:pPr>
            <w:r w:rsidRPr="001E3C8E">
              <w:rPr>
                <w:sz w:val="17"/>
                <w:szCs w:val="17"/>
                <w:lang w:val="es-419"/>
              </w:rPr>
              <w:t>Número asignación del documento (por ejemplo, número asociado con la transferencia del derecho</w:t>
            </w:r>
            <w:r w:rsidRPr="001E3C8E">
              <w:rPr>
                <w:spacing w:val="-16"/>
                <w:sz w:val="17"/>
                <w:szCs w:val="17"/>
                <w:lang w:val="es-419"/>
              </w:rPr>
              <w:t xml:space="preserve"> </w:t>
            </w:r>
            <w:r w:rsidRPr="001E3C8E">
              <w:rPr>
                <w:sz w:val="17"/>
                <w:szCs w:val="17"/>
                <w:lang w:val="es-419"/>
              </w:rPr>
              <w:t>de PI)</w:t>
            </w:r>
          </w:p>
          <w:p w14:paraId="5A4F0F7F" w14:textId="77777777" w:rsidR="00A519E2" w:rsidRPr="001E3C8E" w:rsidRDefault="00A519E2" w:rsidP="00A519E2">
            <w:pPr>
              <w:pStyle w:val="TableParagraph"/>
              <w:spacing w:before="5"/>
              <w:rPr>
                <w:sz w:val="17"/>
                <w:szCs w:val="17"/>
                <w:lang w:val="es-419"/>
              </w:rPr>
            </w:pPr>
          </w:p>
          <w:p w14:paraId="26126D08" w14:textId="77777777" w:rsidR="00A519E2" w:rsidRPr="001E3C8E" w:rsidRDefault="00A519E2" w:rsidP="00854DE3">
            <w:pPr>
              <w:pStyle w:val="TableParagraph"/>
              <w:numPr>
                <w:ilvl w:val="0"/>
                <w:numId w:val="38"/>
              </w:numPr>
              <w:tabs>
                <w:tab w:val="left" w:pos="566"/>
              </w:tabs>
              <w:ind w:right="248"/>
              <w:rPr>
                <w:sz w:val="17"/>
                <w:szCs w:val="17"/>
                <w:lang w:val="es-419"/>
              </w:rPr>
            </w:pPr>
            <w:r w:rsidRPr="001E3C8E">
              <w:rPr>
                <w:sz w:val="17"/>
                <w:szCs w:val="17"/>
                <w:lang w:val="es-419"/>
              </w:rPr>
              <w:t>Fecha de transferencia de</w:t>
            </w:r>
            <w:r w:rsidRPr="001E3C8E">
              <w:rPr>
                <w:spacing w:val="-15"/>
                <w:sz w:val="17"/>
                <w:szCs w:val="17"/>
                <w:lang w:val="es-419"/>
              </w:rPr>
              <w:t xml:space="preserve"> </w:t>
            </w:r>
            <w:r w:rsidRPr="001E3C8E">
              <w:rPr>
                <w:sz w:val="17"/>
                <w:szCs w:val="17"/>
                <w:lang w:val="es-419"/>
              </w:rPr>
              <w:t>la titularidad</w:t>
            </w:r>
          </w:p>
          <w:p w14:paraId="2BED82FB" w14:textId="77777777" w:rsidR="00A519E2" w:rsidRPr="001E3C8E" w:rsidRDefault="00A519E2" w:rsidP="00A519E2">
            <w:pPr>
              <w:pStyle w:val="TableParagraph"/>
              <w:spacing w:before="4"/>
              <w:rPr>
                <w:sz w:val="17"/>
                <w:szCs w:val="17"/>
                <w:lang w:val="es-419"/>
              </w:rPr>
            </w:pPr>
          </w:p>
          <w:p w14:paraId="51C69E11" w14:textId="77777777" w:rsidR="00A519E2" w:rsidRPr="001E3C8E" w:rsidRDefault="00A519E2" w:rsidP="00854DE3">
            <w:pPr>
              <w:pStyle w:val="TableParagraph"/>
              <w:numPr>
                <w:ilvl w:val="0"/>
                <w:numId w:val="38"/>
              </w:numPr>
              <w:tabs>
                <w:tab w:val="left" w:pos="566"/>
              </w:tabs>
              <w:spacing w:line="242" w:lineRule="auto"/>
              <w:ind w:right="274"/>
              <w:rPr>
                <w:sz w:val="17"/>
                <w:szCs w:val="17"/>
                <w:lang w:val="es-419"/>
              </w:rPr>
            </w:pPr>
            <w:r w:rsidRPr="001E3C8E">
              <w:rPr>
                <w:sz w:val="17"/>
                <w:szCs w:val="17"/>
                <w:lang w:val="es-419"/>
              </w:rPr>
              <w:t>Información sobre los procedimientos judiciales (si procede)</w:t>
            </w:r>
          </w:p>
        </w:tc>
      </w:tr>
    </w:tbl>
    <w:p w14:paraId="3F3FB810" w14:textId="21B611CC" w:rsidR="00A519E2" w:rsidRPr="001E3C8E" w:rsidRDefault="00A519E2" w:rsidP="00A519E2">
      <w:pPr>
        <w:pStyle w:val="BodyText"/>
        <w:spacing w:before="7"/>
        <w:rPr>
          <w:szCs w:val="17"/>
          <w:lang w:val="es-419"/>
        </w:rPr>
      </w:pPr>
    </w:p>
    <w:p w14:paraId="0A851389" w14:textId="5071C3DA" w:rsidR="005114F8" w:rsidRDefault="005114F8">
      <w:pPr>
        <w:rPr>
          <w:szCs w:val="17"/>
          <w:lang w:val="es-419"/>
        </w:rPr>
      </w:pPr>
      <w:r>
        <w:rPr>
          <w:szCs w:val="17"/>
          <w:lang w:val="es-419"/>
        </w:rPr>
        <w:br w:type="page"/>
      </w:r>
    </w:p>
    <w:tbl>
      <w:tblPr>
        <w:tblpPr w:leftFromText="180" w:rightFromText="180" w:vertAnchor="text" w:horzAnchor="margin" w:tblpY="351"/>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380724" w14:paraId="02CD4A27" w14:textId="77777777" w:rsidTr="00A519E2">
        <w:trPr>
          <w:trHeight w:val="9766"/>
        </w:trPr>
        <w:tc>
          <w:tcPr>
            <w:tcW w:w="1102" w:type="dxa"/>
          </w:tcPr>
          <w:p w14:paraId="7DA86BBA" w14:textId="77777777" w:rsidR="00A519E2" w:rsidRPr="001E3C8E" w:rsidRDefault="00A519E2" w:rsidP="00A519E2">
            <w:pPr>
              <w:pStyle w:val="TableParagraph"/>
              <w:spacing w:before="116"/>
              <w:ind w:left="107"/>
              <w:rPr>
                <w:sz w:val="17"/>
                <w:szCs w:val="17"/>
                <w:lang w:val="es-419"/>
              </w:rPr>
            </w:pPr>
            <w:r w:rsidRPr="001E3C8E">
              <w:rPr>
                <w:sz w:val="17"/>
                <w:szCs w:val="17"/>
                <w:lang w:val="es-419"/>
              </w:rPr>
              <w:lastRenderedPageBreak/>
              <w:t>S</w:t>
            </w:r>
          </w:p>
        </w:tc>
        <w:tc>
          <w:tcPr>
            <w:tcW w:w="1587" w:type="dxa"/>
          </w:tcPr>
          <w:p w14:paraId="4139ACA4" w14:textId="77777777" w:rsidR="00A519E2" w:rsidRPr="001E3C8E" w:rsidRDefault="00A519E2" w:rsidP="00A519E2">
            <w:pPr>
              <w:pStyle w:val="TableParagraph"/>
              <w:spacing w:before="116"/>
              <w:ind w:left="107" w:right="89"/>
              <w:rPr>
                <w:sz w:val="17"/>
                <w:szCs w:val="17"/>
                <w:lang w:val="es-419"/>
              </w:rPr>
            </w:pPr>
            <w:r w:rsidRPr="001E3C8E">
              <w:rPr>
                <w:sz w:val="17"/>
                <w:szCs w:val="17"/>
                <w:lang w:val="es-419"/>
              </w:rPr>
              <w:t>Información sobre licencias</w:t>
            </w:r>
          </w:p>
        </w:tc>
        <w:tc>
          <w:tcPr>
            <w:tcW w:w="3800" w:type="dxa"/>
          </w:tcPr>
          <w:p w14:paraId="5CA0E2F9" w14:textId="77777777" w:rsidR="00A519E2" w:rsidRPr="001E3C8E" w:rsidRDefault="00A519E2" w:rsidP="00A519E2">
            <w:pPr>
              <w:pStyle w:val="TableParagraph"/>
              <w:spacing w:before="116"/>
              <w:ind w:left="109" w:right="108"/>
              <w:rPr>
                <w:sz w:val="17"/>
                <w:szCs w:val="17"/>
                <w:lang w:val="es-419"/>
              </w:rPr>
            </w:pPr>
            <w:r w:rsidRPr="001E3C8E">
              <w:rPr>
                <w:sz w:val="17"/>
                <w:szCs w:val="17"/>
                <w:lang w:val="es-419"/>
              </w:rPr>
              <w:t>Esta categoría se compone de un grupo de incidencias relacionadas con la inscripción en la OPI de información sobre licencias y de modificaciones de dichos registros. Incluye,</w:t>
            </w:r>
            <w:r w:rsidRPr="001E3C8E">
              <w:rPr>
                <w:spacing w:val="-23"/>
                <w:sz w:val="17"/>
                <w:szCs w:val="17"/>
                <w:lang w:val="es-419"/>
              </w:rPr>
              <w:t xml:space="preserve"> </w:t>
            </w:r>
            <w:r w:rsidRPr="001E3C8E">
              <w:rPr>
                <w:sz w:val="17"/>
                <w:szCs w:val="17"/>
                <w:lang w:val="es-419"/>
              </w:rPr>
              <w:t>por ejemplo, la inscripción en una OPI de que una licencia, un aval o una garantía ha sido acordada, modificada, cancelada o transferida. Las incidencias de esta categoría pueden producirse en cualquier</w:t>
            </w:r>
            <w:r w:rsidRPr="001E3C8E">
              <w:rPr>
                <w:spacing w:val="-3"/>
                <w:sz w:val="17"/>
                <w:szCs w:val="17"/>
                <w:lang w:val="es-419"/>
              </w:rPr>
              <w:t xml:space="preserve"> </w:t>
            </w:r>
            <w:r w:rsidRPr="001E3C8E">
              <w:rPr>
                <w:sz w:val="17"/>
                <w:szCs w:val="17"/>
                <w:lang w:val="es-419"/>
              </w:rPr>
              <w:t>etapa.</w:t>
            </w:r>
          </w:p>
        </w:tc>
        <w:tc>
          <w:tcPr>
            <w:tcW w:w="2977" w:type="dxa"/>
          </w:tcPr>
          <w:p w14:paraId="23304AAB" w14:textId="6C1F8AFE" w:rsidR="00A519E2" w:rsidRPr="00380724" w:rsidRDefault="00A519E2" w:rsidP="00380724">
            <w:pPr>
              <w:pStyle w:val="TableParagraph"/>
              <w:numPr>
                <w:ilvl w:val="0"/>
                <w:numId w:val="9"/>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0EAD3E4B" w14:textId="11241110" w:rsidR="00A519E2" w:rsidRPr="00380724" w:rsidRDefault="00A519E2" w:rsidP="00380724">
            <w:pPr>
              <w:pStyle w:val="TableParagraph"/>
              <w:shd w:val="clear" w:color="auto" w:fill="800080"/>
              <w:spacing w:before="3"/>
              <w:rPr>
                <w:strike/>
                <w:color w:val="FFFFFF"/>
                <w:sz w:val="17"/>
                <w:szCs w:val="17"/>
                <w:lang w:val="es-419"/>
              </w:rPr>
            </w:pPr>
          </w:p>
          <w:p w14:paraId="273B7141" w14:textId="2285B402" w:rsidR="00A519E2" w:rsidRPr="00380724" w:rsidRDefault="00A519E2" w:rsidP="00380724">
            <w:pPr>
              <w:pStyle w:val="TableParagraph"/>
              <w:numPr>
                <w:ilvl w:val="0"/>
                <w:numId w:val="9"/>
              </w:numPr>
              <w:shd w:val="clear" w:color="auto" w:fill="800080"/>
              <w:tabs>
                <w:tab w:val="left" w:pos="565"/>
                <w:tab w:val="left" w:pos="566"/>
              </w:tabs>
              <w:ind w:right="589"/>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2E749252" w14:textId="7E576EFD" w:rsidR="00A519E2" w:rsidRPr="00380724" w:rsidRDefault="00A519E2" w:rsidP="00380724">
            <w:pPr>
              <w:pStyle w:val="TableParagraph"/>
              <w:shd w:val="clear" w:color="auto" w:fill="800080"/>
              <w:spacing w:before="6"/>
              <w:rPr>
                <w:strike/>
                <w:color w:val="FFFFFF"/>
                <w:sz w:val="17"/>
                <w:szCs w:val="17"/>
                <w:lang w:val="es-419"/>
              </w:rPr>
            </w:pPr>
          </w:p>
          <w:p w14:paraId="491E271C" w14:textId="29FA0E29" w:rsidR="00A519E2" w:rsidRPr="00380724" w:rsidRDefault="00A519E2" w:rsidP="00380724">
            <w:pPr>
              <w:pStyle w:val="TableParagraph"/>
              <w:numPr>
                <w:ilvl w:val="0"/>
                <w:numId w:val="9"/>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24CF366A" w14:textId="78FDF58F" w:rsidR="00A519E2" w:rsidRPr="00380724" w:rsidRDefault="00A519E2" w:rsidP="00380724">
            <w:pPr>
              <w:pStyle w:val="TableParagraph"/>
              <w:shd w:val="clear" w:color="auto" w:fill="800080"/>
              <w:spacing w:before="3"/>
              <w:rPr>
                <w:strike/>
                <w:color w:val="FFFFFF"/>
                <w:sz w:val="17"/>
                <w:szCs w:val="17"/>
                <w:lang w:val="es-419"/>
              </w:rPr>
            </w:pPr>
          </w:p>
          <w:p w14:paraId="3C6740CC" w14:textId="723CE6AD" w:rsidR="00A519E2" w:rsidRPr="00380724" w:rsidRDefault="00A519E2" w:rsidP="00380724">
            <w:pPr>
              <w:pStyle w:val="TableParagraph"/>
              <w:numPr>
                <w:ilvl w:val="0"/>
                <w:numId w:val="9"/>
              </w:numPr>
              <w:shd w:val="clear" w:color="auto" w:fill="800080"/>
              <w:tabs>
                <w:tab w:val="left" w:pos="565"/>
                <w:tab w:val="left" w:pos="566"/>
              </w:tabs>
              <w:ind w:right="294"/>
              <w:rPr>
                <w:strike/>
                <w:color w:val="FFFFFF"/>
                <w:sz w:val="17"/>
                <w:szCs w:val="17"/>
                <w:lang w:val="es-419"/>
              </w:rPr>
            </w:pPr>
            <w:r w:rsidRPr="00380724">
              <w:rPr>
                <w:strike/>
                <w:color w:val="FFFFFF"/>
                <w:sz w:val="17"/>
                <w:szCs w:val="17"/>
                <w:lang w:val="es-419"/>
              </w:rPr>
              <w:t>Número de inscripción de</w:t>
            </w:r>
            <w:r w:rsidRPr="00380724">
              <w:rPr>
                <w:strike/>
                <w:color w:val="FFFFFF"/>
                <w:spacing w:val="-12"/>
                <w:sz w:val="17"/>
                <w:szCs w:val="17"/>
                <w:lang w:val="es-419"/>
              </w:rPr>
              <w:t xml:space="preserve"> </w:t>
            </w:r>
            <w:r w:rsidRPr="00380724">
              <w:rPr>
                <w:strike/>
                <w:color w:val="FFFFFF"/>
                <w:sz w:val="17"/>
                <w:szCs w:val="17"/>
                <w:lang w:val="es-419"/>
              </w:rPr>
              <w:t>la licencia</w:t>
            </w:r>
          </w:p>
          <w:p w14:paraId="602DA61A" w14:textId="256A7DF9" w:rsidR="00A519E2" w:rsidRPr="00380724" w:rsidRDefault="00A519E2" w:rsidP="00380724">
            <w:pPr>
              <w:pStyle w:val="TableParagraph"/>
              <w:shd w:val="clear" w:color="auto" w:fill="800080"/>
              <w:spacing w:before="4"/>
              <w:rPr>
                <w:strike/>
                <w:color w:val="FFFFFF"/>
                <w:sz w:val="17"/>
                <w:szCs w:val="17"/>
                <w:lang w:val="es-419"/>
              </w:rPr>
            </w:pPr>
          </w:p>
          <w:p w14:paraId="524A2509" w14:textId="2665DA35" w:rsidR="00A519E2" w:rsidRPr="00380724" w:rsidRDefault="00A519E2" w:rsidP="00380724">
            <w:pPr>
              <w:pStyle w:val="TableParagraph"/>
              <w:numPr>
                <w:ilvl w:val="0"/>
                <w:numId w:val="9"/>
              </w:numPr>
              <w:shd w:val="clear" w:color="auto" w:fill="800080"/>
              <w:tabs>
                <w:tab w:val="left" w:pos="565"/>
                <w:tab w:val="left" w:pos="566"/>
              </w:tabs>
              <w:ind w:right="408"/>
              <w:rPr>
                <w:strike/>
                <w:color w:val="FFFFFF"/>
                <w:sz w:val="17"/>
                <w:szCs w:val="17"/>
                <w:lang w:val="es-419"/>
              </w:rPr>
            </w:pPr>
            <w:r w:rsidRPr="00380724">
              <w:rPr>
                <w:strike/>
                <w:color w:val="FFFFFF"/>
                <w:sz w:val="17"/>
                <w:szCs w:val="17"/>
                <w:lang w:val="es-419"/>
              </w:rPr>
              <w:t>Categoría inscripción de licencias (por ejemplo, inscripción inicial, modificación,</w:t>
            </w:r>
            <w:r w:rsidRPr="00380724">
              <w:rPr>
                <w:strike/>
                <w:color w:val="FFFFFF"/>
                <w:spacing w:val="-12"/>
                <w:sz w:val="17"/>
                <w:szCs w:val="17"/>
                <w:lang w:val="es-419"/>
              </w:rPr>
              <w:t xml:space="preserve"> </w:t>
            </w:r>
            <w:r w:rsidRPr="00380724">
              <w:rPr>
                <w:strike/>
                <w:color w:val="FFFFFF"/>
                <w:sz w:val="17"/>
                <w:szCs w:val="17"/>
                <w:lang w:val="es-419"/>
              </w:rPr>
              <w:t>cancelación)</w:t>
            </w:r>
          </w:p>
          <w:p w14:paraId="017BB233" w14:textId="2C70D994" w:rsidR="00A519E2" w:rsidRPr="00380724" w:rsidRDefault="00A519E2" w:rsidP="00380724">
            <w:pPr>
              <w:pStyle w:val="TableParagraph"/>
              <w:shd w:val="clear" w:color="auto" w:fill="800080"/>
              <w:spacing w:before="5"/>
              <w:rPr>
                <w:strike/>
                <w:color w:val="FFFFFF"/>
                <w:sz w:val="17"/>
                <w:szCs w:val="17"/>
                <w:lang w:val="es-419"/>
              </w:rPr>
            </w:pPr>
          </w:p>
          <w:p w14:paraId="016FFF89" w14:textId="19986CF6" w:rsidR="00A519E2" w:rsidRPr="00380724" w:rsidRDefault="00A519E2" w:rsidP="00380724">
            <w:pPr>
              <w:pStyle w:val="TableParagraph"/>
              <w:numPr>
                <w:ilvl w:val="0"/>
                <w:numId w:val="9"/>
              </w:numPr>
              <w:shd w:val="clear" w:color="auto" w:fill="800080"/>
              <w:tabs>
                <w:tab w:val="left" w:pos="565"/>
                <w:tab w:val="left" w:pos="566"/>
              </w:tabs>
              <w:spacing w:line="242" w:lineRule="auto"/>
              <w:ind w:right="319"/>
              <w:rPr>
                <w:strike/>
                <w:color w:val="FFFFFF"/>
                <w:sz w:val="17"/>
                <w:szCs w:val="17"/>
                <w:lang w:val="es-419"/>
              </w:rPr>
            </w:pPr>
            <w:r w:rsidRPr="00380724">
              <w:rPr>
                <w:strike/>
                <w:color w:val="FFFFFF"/>
                <w:sz w:val="17"/>
                <w:szCs w:val="17"/>
                <w:lang w:val="es-419"/>
              </w:rPr>
              <w:t>Situación de la licencia (por ejemplo, activa, inactiva o anulada)</w:t>
            </w:r>
          </w:p>
          <w:p w14:paraId="40AAD64E" w14:textId="0798E0C7" w:rsidR="00A519E2" w:rsidRPr="00380724" w:rsidRDefault="00A519E2" w:rsidP="00380724">
            <w:pPr>
              <w:pStyle w:val="TableParagraph"/>
              <w:shd w:val="clear" w:color="auto" w:fill="800080"/>
              <w:spacing w:before="11"/>
              <w:rPr>
                <w:strike/>
                <w:color w:val="FFFFFF"/>
                <w:sz w:val="17"/>
                <w:szCs w:val="17"/>
                <w:lang w:val="es-419"/>
              </w:rPr>
            </w:pPr>
          </w:p>
          <w:p w14:paraId="74EC41C3" w14:textId="7FF6326C" w:rsidR="00A519E2" w:rsidRPr="00380724" w:rsidRDefault="00A519E2" w:rsidP="00380724">
            <w:pPr>
              <w:pStyle w:val="TableParagraph"/>
              <w:numPr>
                <w:ilvl w:val="0"/>
                <w:numId w:val="9"/>
              </w:numPr>
              <w:shd w:val="clear" w:color="auto" w:fill="800080"/>
              <w:tabs>
                <w:tab w:val="left" w:pos="565"/>
                <w:tab w:val="left" w:pos="566"/>
              </w:tabs>
              <w:ind w:right="265"/>
              <w:rPr>
                <w:strike/>
                <w:color w:val="FFFFFF"/>
                <w:sz w:val="17"/>
                <w:szCs w:val="17"/>
                <w:lang w:val="es-419"/>
              </w:rPr>
            </w:pPr>
            <w:r w:rsidRPr="00380724">
              <w:rPr>
                <w:strike/>
                <w:color w:val="FFFFFF"/>
                <w:sz w:val="17"/>
                <w:szCs w:val="17"/>
                <w:lang w:val="es-419"/>
              </w:rPr>
              <w:t>Fecha de inicio de la</w:t>
            </w:r>
            <w:r w:rsidRPr="00380724">
              <w:rPr>
                <w:strike/>
                <w:color w:val="FFFFFF"/>
                <w:spacing w:val="-13"/>
                <w:sz w:val="17"/>
                <w:szCs w:val="17"/>
                <w:lang w:val="es-419"/>
              </w:rPr>
              <w:t xml:space="preserve"> </w:t>
            </w:r>
            <w:r w:rsidRPr="00380724">
              <w:rPr>
                <w:strike/>
                <w:color w:val="FFFFFF"/>
                <w:sz w:val="17"/>
                <w:szCs w:val="17"/>
                <w:lang w:val="es-419"/>
              </w:rPr>
              <w:t>validez de la</w:t>
            </w:r>
            <w:r w:rsidRPr="00380724">
              <w:rPr>
                <w:strike/>
                <w:color w:val="FFFFFF"/>
                <w:spacing w:val="-3"/>
                <w:sz w:val="17"/>
                <w:szCs w:val="17"/>
                <w:lang w:val="es-419"/>
              </w:rPr>
              <w:t xml:space="preserve"> </w:t>
            </w:r>
            <w:r w:rsidRPr="00380724">
              <w:rPr>
                <w:strike/>
                <w:color w:val="FFFFFF"/>
                <w:sz w:val="17"/>
                <w:szCs w:val="17"/>
                <w:lang w:val="es-419"/>
              </w:rPr>
              <w:t>licencia</w:t>
            </w:r>
          </w:p>
          <w:p w14:paraId="26A3DC1D" w14:textId="22F950AC" w:rsidR="00A519E2" w:rsidRPr="00380724" w:rsidRDefault="00A519E2" w:rsidP="00380724">
            <w:pPr>
              <w:pStyle w:val="TableParagraph"/>
              <w:shd w:val="clear" w:color="auto" w:fill="800080"/>
              <w:spacing w:before="3"/>
              <w:rPr>
                <w:strike/>
                <w:color w:val="FFFFFF"/>
                <w:sz w:val="17"/>
                <w:szCs w:val="17"/>
                <w:lang w:val="es-419"/>
              </w:rPr>
            </w:pPr>
          </w:p>
          <w:p w14:paraId="77400B31" w14:textId="258BF21D" w:rsidR="00A519E2" w:rsidRPr="00380724" w:rsidRDefault="00A519E2" w:rsidP="00380724">
            <w:pPr>
              <w:pStyle w:val="TableParagraph"/>
              <w:numPr>
                <w:ilvl w:val="0"/>
                <w:numId w:val="9"/>
              </w:numPr>
              <w:shd w:val="clear" w:color="auto" w:fill="800080"/>
              <w:tabs>
                <w:tab w:val="left" w:pos="566"/>
              </w:tabs>
              <w:spacing w:before="1" w:line="242" w:lineRule="auto"/>
              <w:ind w:right="153"/>
              <w:jc w:val="both"/>
              <w:rPr>
                <w:strike/>
                <w:color w:val="FFFFFF"/>
                <w:sz w:val="17"/>
                <w:szCs w:val="17"/>
                <w:lang w:val="es-419"/>
              </w:rPr>
            </w:pPr>
            <w:r w:rsidRPr="00380724">
              <w:rPr>
                <w:strike/>
                <w:color w:val="FFFFFF"/>
                <w:sz w:val="17"/>
                <w:szCs w:val="17"/>
                <w:lang w:val="es-419"/>
              </w:rPr>
              <w:t>Plazo de la licencia (es decir, duración de la licencia)</w:t>
            </w:r>
            <w:r w:rsidRPr="00380724">
              <w:rPr>
                <w:strike/>
                <w:color w:val="FFFFFF"/>
                <w:spacing w:val="-15"/>
                <w:sz w:val="17"/>
                <w:szCs w:val="17"/>
                <w:lang w:val="es-419"/>
              </w:rPr>
              <w:t xml:space="preserve"> </w:t>
            </w:r>
            <w:r w:rsidRPr="00380724">
              <w:rPr>
                <w:strike/>
                <w:color w:val="FFFFFF"/>
                <w:sz w:val="17"/>
                <w:szCs w:val="17"/>
                <w:lang w:val="es-419"/>
              </w:rPr>
              <w:t>/fecha final de la</w:t>
            </w:r>
            <w:r w:rsidRPr="00380724">
              <w:rPr>
                <w:strike/>
                <w:color w:val="FFFFFF"/>
                <w:spacing w:val="-2"/>
                <w:sz w:val="17"/>
                <w:szCs w:val="17"/>
                <w:lang w:val="es-419"/>
              </w:rPr>
              <w:t xml:space="preserve"> </w:t>
            </w:r>
            <w:r w:rsidRPr="00380724">
              <w:rPr>
                <w:strike/>
                <w:color w:val="FFFFFF"/>
                <w:sz w:val="17"/>
                <w:szCs w:val="17"/>
                <w:lang w:val="es-419"/>
              </w:rPr>
              <w:t>licencia</w:t>
            </w:r>
          </w:p>
          <w:p w14:paraId="6EFA3BA7" w14:textId="04D40B98" w:rsidR="00A519E2" w:rsidRPr="00380724" w:rsidRDefault="00A519E2" w:rsidP="00380724">
            <w:pPr>
              <w:pStyle w:val="TableParagraph"/>
              <w:shd w:val="clear" w:color="auto" w:fill="800080"/>
              <w:spacing w:before="10"/>
              <w:rPr>
                <w:strike/>
                <w:color w:val="FFFFFF"/>
                <w:sz w:val="17"/>
                <w:szCs w:val="17"/>
                <w:lang w:val="es-419"/>
              </w:rPr>
            </w:pPr>
          </w:p>
          <w:p w14:paraId="10CF6264" w14:textId="582DA66B" w:rsidR="00A519E2" w:rsidRPr="00380724" w:rsidRDefault="00A519E2" w:rsidP="00380724">
            <w:pPr>
              <w:pStyle w:val="TableParagraph"/>
              <w:numPr>
                <w:ilvl w:val="0"/>
                <w:numId w:val="9"/>
              </w:numPr>
              <w:shd w:val="clear" w:color="auto" w:fill="800080"/>
              <w:tabs>
                <w:tab w:val="left" w:pos="565"/>
                <w:tab w:val="left" w:pos="566"/>
              </w:tabs>
              <w:spacing w:before="1"/>
              <w:ind w:right="531"/>
              <w:rPr>
                <w:strike/>
                <w:color w:val="FFFFFF"/>
                <w:sz w:val="17"/>
                <w:szCs w:val="17"/>
                <w:lang w:val="es-419"/>
              </w:rPr>
            </w:pPr>
            <w:r w:rsidRPr="00380724">
              <w:rPr>
                <w:strike/>
                <w:color w:val="FFFFFF"/>
                <w:sz w:val="17"/>
                <w:szCs w:val="17"/>
                <w:lang w:val="es-419"/>
              </w:rPr>
              <w:t>Nombre del licenciante</w:t>
            </w:r>
            <w:r w:rsidRPr="00380724">
              <w:rPr>
                <w:strike/>
                <w:color w:val="FFFFFF"/>
                <w:spacing w:val="-12"/>
                <w:sz w:val="17"/>
                <w:szCs w:val="17"/>
                <w:lang w:val="es-419"/>
              </w:rPr>
              <w:t xml:space="preserve"> </w:t>
            </w:r>
            <w:r w:rsidRPr="00380724">
              <w:rPr>
                <w:strike/>
                <w:color w:val="FFFFFF"/>
                <w:sz w:val="17"/>
                <w:szCs w:val="17"/>
                <w:lang w:val="es-419"/>
              </w:rPr>
              <w:t>o licenciantes</w:t>
            </w:r>
          </w:p>
          <w:p w14:paraId="7EFE5F61" w14:textId="6A562ED6" w:rsidR="00A519E2" w:rsidRPr="00380724" w:rsidRDefault="00A519E2" w:rsidP="00380724">
            <w:pPr>
              <w:pStyle w:val="TableParagraph"/>
              <w:shd w:val="clear" w:color="auto" w:fill="800080"/>
              <w:spacing w:before="6"/>
              <w:rPr>
                <w:strike/>
                <w:color w:val="FFFFFF"/>
                <w:sz w:val="17"/>
                <w:szCs w:val="17"/>
                <w:lang w:val="es-419"/>
              </w:rPr>
            </w:pPr>
          </w:p>
          <w:p w14:paraId="7F9E1042" w14:textId="7A56450E" w:rsidR="00A519E2" w:rsidRPr="00380724" w:rsidRDefault="00A519E2" w:rsidP="00380724">
            <w:pPr>
              <w:pStyle w:val="TableParagraph"/>
              <w:numPr>
                <w:ilvl w:val="0"/>
                <w:numId w:val="9"/>
              </w:numPr>
              <w:shd w:val="clear" w:color="auto" w:fill="800080"/>
              <w:tabs>
                <w:tab w:val="left" w:pos="566"/>
              </w:tabs>
              <w:ind w:hanging="426"/>
              <w:rPr>
                <w:strike/>
                <w:color w:val="FFFFFF"/>
                <w:sz w:val="17"/>
                <w:szCs w:val="17"/>
                <w:lang w:val="es-419"/>
              </w:rPr>
            </w:pPr>
            <w:r w:rsidRPr="00380724">
              <w:rPr>
                <w:strike/>
                <w:color w:val="FFFFFF"/>
                <w:sz w:val="17"/>
                <w:szCs w:val="17"/>
                <w:lang w:val="es-419"/>
              </w:rPr>
              <w:t>Código de país del</w:t>
            </w:r>
            <w:r w:rsidRPr="00380724">
              <w:rPr>
                <w:strike/>
                <w:color w:val="FFFFFF"/>
                <w:spacing w:val="-9"/>
                <w:sz w:val="17"/>
                <w:szCs w:val="17"/>
                <w:lang w:val="es-419"/>
              </w:rPr>
              <w:t xml:space="preserve"> </w:t>
            </w:r>
            <w:r w:rsidRPr="00380724">
              <w:rPr>
                <w:strike/>
                <w:color w:val="FFFFFF"/>
                <w:sz w:val="17"/>
                <w:szCs w:val="17"/>
                <w:lang w:val="es-419"/>
              </w:rPr>
              <w:t>licenciante</w:t>
            </w:r>
          </w:p>
          <w:p w14:paraId="6DE2B646" w14:textId="5AA42CD6" w:rsidR="00A519E2" w:rsidRPr="00380724" w:rsidRDefault="00A519E2" w:rsidP="00380724">
            <w:pPr>
              <w:pStyle w:val="TableParagraph"/>
              <w:shd w:val="clear" w:color="auto" w:fill="800080"/>
              <w:spacing w:before="3"/>
              <w:rPr>
                <w:strike/>
                <w:color w:val="FFFFFF"/>
                <w:sz w:val="17"/>
                <w:szCs w:val="17"/>
                <w:lang w:val="es-419"/>
              </w:rPr>
            </w:pPr>
          </w:p>
          <w:p w14:paraId="2D7796D7" w14:textId="58855321" w:rsidR="00A519E2" w:rsidRPr="00380724" w:rsidRDefault="00A519E2" w:rsidP="00380724">
            <w:pPr>
              <w:pStyle w:val="TableParagraph"/>
              <w:numPr>
                <w:ilvl w:val="0"/>
                <w:numId w:val="9"/>
              </w:numPr>
              <w:shd w:val="clear" w:color="auto" w:fill="800080"/>
              <w:tabs>
                <w:tab w:val="left" w:pos="566"/>
              </w:tabs>
              <w:ind w:right="434"/>
              <w:rPr>
                <w:strike/>
                <w:color w:val="FFFFFF"/>
                <w:sz w:val="17"/>
                <w:szCs w:val="17"/>
                <w:lang w:val="es-419"/>
              </w:rPr>
            </w:pPr>
            <w:r w:rsidRPr="00380724">
              <w:rPr>
                <w:strike/>
                <w:color w:val="FFFFFF"/>
                <w:sz w:val="17"/>
                <w:szCs w:val="17"/>
                <w:lang w:val="es-419"/>
              </w:rPr>
              <w:t>Nombre del licenciatario o licenciatarios</w:t>
            </w:r>
          </w:p>
          <w:p w14:paraId="5FE26FE0" w14:textId="0DD2EFD5" w:rsidR="00A519E2" w:rsidRPr="00380724" w:rsidRDefault="00A519E2" w:rsidP="00380724">
            <w:pPr>
              <w:pStyle w:val="TableParagraph"/>
              <w:shd w:val="clear" w:color="auto" w:fill="800080"/>
              <w:spacing w:before="4"/>
              <w:rPr>
                <w:strike/>
                <w:color w:val="FFFFFF"/>
                <w:sz w:val="17"/>
                <w:szCs w:val="17"/>
                <w:lang w:val="es-419"/>
              </w:rPr>
            </w:pPr>
          </w:p>
          <w:p w14:paraId="0CEABFF1" w14:textId="64A112E3" w:rsidR="00A519E2" w:rsidRPr="00380724" w:rsidRDefault="00A519E2" w:rsidP="00380724">
            <w:pPr>
              <w:pStyle w:val="TableParagraph"/>
              <w:numPr>
                <w:ilvl w:val="0"/>
                <w:numId w:val="9"/>
              </w:numPr>
              <w:shd w:val="clear" w:color="auto" w:fill="800080"/>
              <w:tabs>
                <w:tab w:val="left" w:pos="566"/>
              </w:tabs>
              <w:ind w:right="985"/>
              <w:rPr>
                <w:strike/>
                <w:color w:val="FFFFFF"/>
                <w:sz w:val="17"/>
                <w:szCs w:val="17"/>
                <w:lang w:val="es-419"/>
              </w:rPr>
            </w:pPr>
            <w:r w:rsidRPr="00380724">
              <w:rPr>
                <w:strike/>
                <w:color w:val="FFFFFF"/>
                <w:sz w:val="17"/>
                <w:szCs w:val="17"/>
                <w:lang w:val="es-419"/>
              </w:rPr>
              <w:t>Código de país</w:t>
            </w:r>
            <w:r w:rsidRPr="00380724">
              <w:rPr>
                <w:strike/>
                <w:color w:val="FFFFFF"/>
                <w:spacing w:val="-13"/>
                <w:sz w:val="17"/>
                <w:szCs w:val="17"/>
                <w:lang w:val="es-419"/>
              </w:rPr>
              <w:t xml:space="preserve"> </w:t>
            </w:r>
            <w:r w:rsidRPr="00380724">
              <w:rPr>
                <w:strike/>
                <w:color w:val="FFFFFF"/>
                <w:sz w:val="17"/>
                <w:szCs w:val="17"/>
                <w:lang w:val="es-419"/>
              </w:rPr>
              <w:t>del licenciatario</w:t>
            </w:r>
          </w:p>
          <w:p w14:paraId="24D232AE" w14:textId="77777777" w:rsidR="00A519E2" w:rsidRPr="001E3C8E" w:rsidRDefault="00A519E2" w:rsidP="00A519E2">
            <w:pPr>
              <w:pStyle w:val="TableParagraph"/>
              <w:spacing w:before="4"/>
              <w:rPr>
                <w:sz w:val="17"/>
                <w:szCs w:val="17"/>
                <w:lang w:val="es-419"/>
              </w:rPr>
            </w:pPr>
          </w:p>
          <w:p w14:paraId="2B8AA0A4" w14:textId="77777777" w:rsidR="00F83100" w:rsidRPr="00854DE3" w:rsidRDefault="00F83100" w:rsidP="00854DE3">
            <w:pPr>
              <w:pStyle w:val="TableParagraph"/>
              <w:numPr>
                <w:ilvl w:val="0"/>
                <w:numId w:val="39"/>
              </w:numPr>
              <w:shd w:val="clear" w:color="auto" w:fill="FFFF00"/>
              <w:tabs>
                <w:tab w:val="left" w:pos="566"/>
              </w:tabs>
              <w:ind w:right="142"/>
              <w:rPr>
                <w:sz w:val="17"/>
                <w:szCs w:val="17"/>
                <w:u w:val="single"/>
                <w:lang w:val="es-419"/>
              </w:rPr>
            </w:pPr>
            <w:r w:rsidRPr="00854DE3">
              <w:rPr>
                <w:sz w:val="17"/>
                <w:szCs w:val="17"/>
                <w:u w:val="single"/>
                <w:lang w:val="es-419"/>
              </w:rPr>
              <w:t>Datos de la licencia (por ejemplo, número de registro, tipo de registro, situación, fecha inicial y final)</w:t>
            </w:r>
          </w:p>
          <w:p w14:paraId="00416EDA" w14:textId="77777777" w:rsidR="00F83100" w:rsidRPr="00854DE3" w:rsidRDefault="00F83100" w:rsidP="00854DE3">
            <w:pPr>
              <w:pStyle w:val="TableParagraph"/>
              <w:shd w:val="clear" w:color="auto" w:fill="FFFF00"/>
              <w:tabs>
                <w:tab w:val="left" w:pos="566"/>
              </w:tabs>
              <w:ind w:right="142"/>
              <w:rPr>
                <w:sz w:val="17"/>
                <w:szCs w:val="17"/>
                <w:u w:val="single"/>
                <w:lang w:val="es-419"/>
              </w:rPr>
            </w:pPr>
          </w:p>
          <w:p w14:paraId="6946484E" w14:textId="77777777" w:rsidR="00F83100" w:rsidRPr="00854DE3" w:rsidRDefault="00F83100" w:rsidP="00854DE3">
            <w:pPr>
              <w:pStyle w:val="TableParagraph"/>
              <w:numPr>
                <w:ilvl w:val="0"/>
                <w:numId w:val="39"/>
              </w:numPr>
              <w:shd w:val="clear" w:color="auto" w:fill="FFFF00"/>
              <w:tabs>
                <w:tab w:val="left" w:pos="566"/>
              </w:tabs>
              <w:ind w:right="142"/>
              <w:rPr>
                <w:sz w:val="17"/>
                <w:szCs w:val="17"/>
                <w:u w:val="single"/>
                <w:lang w:val="es-419"/>
              </w:rPr>
            </w:pPr>
            <w:r w:rsidRPr="00854DE3">
              <w:rPr>
                <w:sz w:val="17"/>
                <w:szCs w:val="17"/>
                <w:u w:val="single"/>
                <w:lang w:val="es-419"/>
              </w:rPr>
              <w:t>Datos de los licenciantes (por ejemplo, nombre, información de contacto, código de país)</w:t>
            </w:r>
          </w:p>
          <w:p w14:paraId="4850D17F" w14:textId="77777777" w:rsidR="00F83100" w:rsidRPr="00854DE3" w:rsidRDefault="00F83100" w:rsidP="00854DE3">
            <w:pPr>
              <w:pStyle w:val="TableParagraph"/>
              <w:shd w:val="clear" w:color="auto" w:fill="FFFF00"/>
              <w:tabs>
                <w:tab w:val="left" w:pos="566"/>
              </w:tabs>
              <w:ind w:right="142"/>
              <w:rPr>
                <w:sz w:val="17"/>
                <w:szCs w:val="17"/>
                <w:u w:val="single"/>
                <w:lang w:val="es-419"/>
              </w:rPr>
            </w:pPr>
          </w:p>
          <w:p w14:paraId="4E5AE166" w14:textId="5F81D259" w:rsidR="00F83100" w:rsidRPr="00854DE3" w:rsidRDefault="00F83100" w:rsidP="00854DE3">
            <w:pPr>
              <w:pStyle w:val="TableParagraph"/>
              <w:numPr>
                <w:ilvl w:val="0"/>
                <w:numId w:val="39"/>
              </w:numPr>
              <w:shd w:val="clear" w:color="auto" w:fill="FFFF00"/>
              <w:tabs>
                <w:tab w:val="left" w:pos="566"/>
              </w:tabs>
              <w:ind w:right="142"/>
              <w:rPr>
                <w:sz w:val="17"/>
                <w:szCs w:val="17"/>
                <w:u w:val="single"/>
                <w:lang w:val="es-419"/>
              </w:rPr>
            </w:pPr>
            <w:r w:rsidRPr="00854DE3">
              <w:rPr>
                <w:sz w:val="17"/>
                <w:szCs w:val="17"/>
                <w:u w:val="single"/>
                <w:lang w:val="es-419"/>
              </w:rPr>
              <w:t>Datos de los licenciatarios (por ejemplo, nombre, información de contacto, código de país)</w:t>
            </w:r>
          </w:p>
          <w:p w14:paraId="126F78AD" w14:textId="77777777" w:rsidR="00F83100" w:rsidRPr="00586EAA" w:rsidRDefault="00F83100" w:rsidP="001E3C8E">
            <w:pPr>
              <w:pStyle w:val="TableParagraph"/>
              <w:tabs>
                <w:tab w:val="left" w:pos="566"/>
              </w:tabs>
              <w:ind w:right="142"/>
              <w:rPr>
                <w:sz w:val="17"/>
                <w:szCs w:val="17"/>
                <w:lang w:val="es-419"/>
              </w:rPr>
            </w:pPr>
          </w:p>
          <w:p w14:paraId="2EEF048B" w14:textId="77777777" w:rsidR="00A519E2" w:rsidRPr="001E3C8E" w:rsidRDefault="00A519E2" w:rsidP="00854DE3">
            <w:pPr>
              <w:pStyle w:val="TableParagraph"/>
              <w:numPr>
                <w:ilvl w:val="0"/>
                <w:numId w:val="39"/>
              </w:numPr>
              <w:tabs>
                <w:tab w:val="left" w:pos="566"/>
              </w:tabs>
              <w:ind w:right="142"/>
              <w:rPr>
                <w:sz w:val="17"/>
                <w:szCs w:val="17"/>
                <w:lang w:val="es-419"/>
              </w:rPr>
            </w:pPr>
            <w:r w:rsidRPr="001E3C8E">
              <w:rPr>
                <w:sz w:val="17"/>
                <w:szCs w:val="17"/>
                <w:lang w:val="es-419"/>
              </w:rPr>
              <w:t>Categoría modificación de información sobre la licencia (es decir, qué términos</w:t>
            </w:r>
            <w:r w:rsidRPr="001E3C8E">
              <w:rPr>
                <w:spacing w:val="-14"/>
                <w:sz w:val="17"/>
                <w:szCs w:val="17"/>
                <w:lang w:val="es-419"/>
              </w:rPr>
              <w:t xml:space="preserve"> </w:t>
            </w:r>
            <w:r w:rsidRPr="001E3C8E">
              <w:rPr>
                <w:sz w:val="17"/>
                <w:szCs w:val="17"/>
                <w:lang w:val="es-419"/>
              </w:rPr>
              <w:t>fueron modificados)</w:t>
            </w:r>
          </w:p>
          <w:p w14:paraId="228E1F57" w14:textId="77777777" w:rsidR="00A519E2" w:rsidRPr="001E3C8E" w:rsidRDefault="00A519E2" w:rsidP="00A519E2">
            <w:pPr>
              <w:pStyle w:val="TableParagraph"/>
              <w:spacing w:before="4"/>
              <w:rPr>
                <w:sz w:val="17"/>
                <w:szCs w:val="17"/>
                <w:lang w:val="es-419"/>
              </w:rPr>
            </w:pPr>
          </w:p>
          <w:p w14:paraId="41551416" w14:textId="77777777" w:rsidR="00A519E2" w:rsidRPr="001E3C8E" w:rsidRDefault="00A519E2" w:rsidP="00854DE3">
            <w:pPr>
              <w:pStyle w:val="TableParagraph"/>
              <w:numPr>
                <w:ilvl w:val="0"/>
                <w:numId w:val="39"/>
              </w:numPr>
              <w:tabs>
                <w:tab w:val="left" w:pos="566"/>
              </w:tabs>
              <w:spacing w:line="244" w:lineRule="auto"/>
              <w:ind w:right="493"/>
              <w:rPr>
                <w:sz w:val="17"/>
                <w:szCs w:val="17"/>
                <w:lang w:val="es-419"/>
              </w:rPr>
            </w:pPr>
            <w:r w:rsidRPr="001E3C8E">
              <w:rPr>
                <w:sz w:val="17"/>
                <w:szCs w:val="17"/>
                <w:lang w:val="es-419"/>
              </w:rPr>
              <w:t>Territorio de validez de</w:t>
            </w:r>
            <w:r w:rsidRPr="001E3C8E">
              <w:rPr>
                <w:spacing w:val="-14"/>
                <w:sz w:val="17"/>
                <w:szCs w:val="17"/>
                <w:lang w:val="es-419"/>
              </w:rPr>
              <w:t xml:space="preserve"> </w:t>
            </w:r>
            <w:r w:rsidRPr="001E3C8E">
              <w:rPr>
                <w:sz w:val="17"/>
                <w:szCs w:val="17"/>
                <w:lang w:val="es-419"/>
              </w:rPr>
              <w:t>la licencia</w:t>
            </w:r>
          </w:p>
          <w:p w14:paraId="77F074C5" w14:textId="77777777" w:rsidR="00A519E2" w:rsidRPr="001E3C8E" w:rsidRDefault="00A519E2" w:rsidP="00A519E2">
            <w:pPr>
              <w:pStyle w:val="TableParagraph"/>
              <w:spacing w:before="7"/>
              <w:rPr>
                <w:sz w:val="17"/>
                <w:szCs w:val="17"/>
                <w:lang w:val="es-419"/>
              </w:rPr>
            </w:pPr>
          </w:p>
          <w:p w14:paraId="5EBC8F2B" w14:textId="77777777" w:rsidR="00A519E2" w:rsidRPr="001E3C8E" w:rsidRDefault="00A519E2" w:rsidP="00854DE3">
            <w:pPr>
              <w:pStyle w:val="TableParagraph"/>
              <w:numPr>
                <w:ilvl w:val="0"/>
                <w:numId w:val="39"/>
              </w:numPr>
              <w:tabs>
                <w:tab w:val="left" w:pos="566"/>
              </w:tabs>
              <w:spacing w:before="1"/>
              <w:ind w:right="538"/>
              <w:rPr>
                <w:sz w:val="17"/>
                <w:szCs w:val="17"/>
                <w:lang w:val="es-419"/>
              </w:rPr>
            </w:pPr>
            <w:r w:rsidRPr="001E3C8E">
              <w:rPr>
                <w:sz w:val="17"/>
                <w:szCs w:val="17"/>
                <w:lang w:val="es-419"/>
              </w:rPr>
              <w:t>Información sobre el procedimiento judicial (si procede)</w:t>
            </w:r>
          </w:p>
        </w:tc>
      </w:tr>
    </w:tbl>
    <w:p w14:paraId="24A542BB" w14:textId="77777777" w:rsidR="00A519E2" w:rsidRPr="001E3C8E" w:rsidRDefault="00A519E2" w:rsidP="00A519E2">
      <w:pPr>
        <w:pStyle w:val="BodyText"/>
        <w:spacing w:before="7"/>
        <w:rPr>
          <w:szCs w:val="17"/>
          <w:lang w:val="es-419"/>
        </w:rPr>
      </w:pPr>
    </w:p>
    <w:p w14:paraId="72FDCC5C" w14:textId="368EABDF" w:rsidR="005114F8" w:rsidRDefault="005114F8">
      <w:pPr>
        <w:rPr>
          <w:szCs w:val="17"/>
          <w:lang w:val="es-419"/>
        </w:rPr>
      </w:pPr>
      <w:r>
        <w:rPr>
          <w:szCs w:val="17"/>
          <w:lang w:val="es-419"/>
        </w:rPr>
        <w:br w:type="page"/>
      </w:r>
    </w:p>
    <w:tbl>
      <w:tblPr>
        <w:tblpPr w:leftFromText="180" w:rightFromText="180" w:vertAnchor="text" w:horzAnchor="margin" w:tblpY="289"/>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800"/>
        <w:gridCol w:w="2977"/>
      </w:tblGrid>
      <w:tr w:rsidR="006E54AC" w:rsidRPr="00380724" w14:paraId="6163CD43" w14:textId="77777777" w:rsidTr="00CD4ADD">
        <w:trPr>
          <w:trHeight w:val="6009"/>
        </w:trPr>
        <w:tc>
          <w:tcPr>
            <w:tcW w:w="1102" w:type="dxa"/>
            <w:tcBorders>
              <w:top w:val="single" w:sz="4" w:space="0" w:color="auto"/>
            </w:tcBorders>
          </w:tcPr>
          <w:p w14:paraId="39D5BFB1" w14:textId="77777777" w:rsidR="00CD4ADD" w:rsidRPr="001E3C8E" w:rsidRDefault="00CD4ADD" w:rsidP="00CD4ADD">
            <w:pPr>
              <w:pStyle w:val="TableParagraph"/>
              <w:spacing w:before="116"/>
              <w:ind w:left="107"/>
              <w:rPr>
                <w:sz w:val="17"/>
                <w:szCs w:val="17"/>
                <w:lang w:val="es-419"/>
              </w:rPr>
            </w:pPr>
            <w:r w:rsidRPr="001E3C8E">
              <w:rPr>
                <w:sz w:val="17"/>
                <w:szCs w:val="17"/>
                <w:lang w:val="es-419"/>
              </w:rPr>
              <w:lastRenderedPageBreak/>
              <w:t>T</w:t>
            </w:r>
          </w:p>
        </w:tc>
        <w:tc>
          <w:tcPr>
            <w:tcW w:w="1587" w:type="dxa"/>
            <w:tcBorders>
              <w:top w:val="single" w:sz="4" w:space="0" w:color="auto"/>
            </w:tcBorders>
          </w:tcPr>
          <w:p w14:paraId="5827ABFC" w14:textId="77777777" w:rsidR="00CD4ADD" w:rsidRPr="001E3C8E" w:rsidRDefault="00CD4ADD" w:rsidP="00CD4ADD">
            <w:pPr>
              <w:pStyle w:val="TableParagraph"/>
              <w:spacing w:before="116"/>
              <w:ind w:left="107" w:right="382"/>
              <w:rPr>
                <w:sz w:val="17"/>
                <w:szCs w:val="17"/>
                <w:lang w:val="es-419"/>
              </w:rPr>
            </w:pPr>
            <w:r w:rsidRPr="001E3C8E">
              <w:rPr>
                <w:sz w:val="17"/>
                <w:szCs w:val="17"/>
                <w:lang w:val="es-419"/>
              </w:rPr>
              <w:t>Ajuste de procedimiento administrativo</w:t>
            </w:r>
          </w:p>
        </w:tc>
        <w:tc>
          <w:tcPr>
            <w:tcW w:w="3800" w:type="dxa"/>
            <w:tcBorders>
              <w:top w:val="single" w:sz="4" w:space="0" w:color="auto"/>
            </w:tcBorders>
          </w:tcPr>
          <w:p w14:paraId="04FDD5B7" w14:textId="77777777" w:rsidR="00CD4ADD" w:rsidRPr="001E3C8E" w:rsidRDefault="00CD4ADD" w:rsidP="00CD4ADD">
            <w:pPr>
              <w:pStyle w:val="TableParagraph"/>
              <w:spacing w:before="116"/>
              <w:ind w:left="109" w:right="145"/>
              <w:rPr>
                <w:sz w:val="17"/>
                <w:szCs w:val="17"/>
                <w:lang w:val="es-419"/>
              </w:rPr>
            </w:pPr>
            <w:r w:rsidRPr="001E3C8E">
              <w:rPr>
                <w:sz w:val="17"/>
                <w:szCs w:val="17"/>
                <w:lang w:val="es-419"/>
              </w:rPr>
              <w:t>Esta categoría se compone de un grupo de incidencias relacionadas con el ajuste de un procedimiento administrativo tramitado por la OPI. Incluye, por ejemplo, la concesión de prórroga de un plazo administrativo o la continuación de la tramitación de un procedimiento necesario. También incluye la suspensión, paralización o interrupción de un procedimiento administrativo, o la reanudación de un procedimiento administrativo suspendido, paralizado o interrumpido. Las incidencias de esta categoría pueden producirse en cualquier etapa.</w:t>
            </w:r>
          </w:p>
        </w:tc>
        <w:tc>
          <w:tcPr>
            <w:tcW w:w="2977" w:type="dxa"/>
            <w:tcBorders>
              <w:top w:val="single" w:sz="4" w:space="0" w:color="auto"/>
            </w:tcBorders>
          </w:tcPr>
          <w:p w14:paraId="18FC87ED" w14:textId="7E6DED3D" w:rsidR="00CD4ADD" w:rsidRPr="00380724" w:rsidRDefault="00CD4ADD" w:rsidP="00380724">
            <w:pPr>
              <w:pStyle w:val="TableParagraph"/>
              <w:numPr>
                <w:ilvl w:val="0"/>
                <w:numId w:val="8"/>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2AF75CA6" w14:textId="5A333C9D" w:rsidR="00CD4ADD" w:rsidRPr="00380724" w:rsidRDefault="00CD4ADD" w:rsidP="00380724">
            <w:pPr>
              <w:pStyle w:val="TableParagraph"/>
              <w:shd w:val="clear" w:color="auto" w:fill="800080"/>
              <w:rPr>
                <w:strike/>
                <w:color w:val="FFFFFF"/>
                <w:sz w:val="17"/>
                <w:szCs w:val="17"/>
                <w:lang w:val="es-419"/>
              </w:rPr>
            </w:pPr>
          </w:p>
          <w:p w14:paraId="6EAA2611" w14:textId="34FDB923" w:rsidR="00CD4ADD" w:rsidRPr="00380724" w:rsidRDefault="00CD4ADD" w:rsidP="00380724">
            <w:pPr>
              <w:pStyle w:val="TableParagraph"/>
              <w:numPr>
                <w:ilvl w:val="0"/>
                <w:numId w:val="8"/>
              </w:numPr>
              <w:shd w:val="clear" w:color="auto" w:fill="800080"/>
              <w:tabs>
                <w:tab w:val="left" w:pos="565"/>
                <w:tab w:val="left" w:pos="566"/>
              </w:tabs>
              <w:spacing w:before="1"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10834B3F" w14:textId="04B44A69" w:rsidR="00CD4ADD" w:rsidRPr="00380724" w:rsidRDefault="00CD4ADD" w:rsidP="00380724">
            <w:pPr>
              <w:pStyle w:val="TableParagraph"/>
              <w:shd w:val="clear" w:color="auto" w:fill="800080"/>
              <w:rPr>
                <w:strike/>
                <w:color w:val="FFFFFF"/>
                <w:sz w:val="17"/>
                <w:szCs w:val="17"/>
                <w:lang w:val="es-419"/>
              </w:rPr>
            </w:pPr>
          </w:p>
          <w:p w14:paraId="17EA671D" w14:textId="35186C21" w:rsidR="00CD4ADD" w:rsidRPr="00380724" w:rsidRDefault="00CD4ADD" w:rsidP="00380724">
            <w:pPr>
              <w:pStyle w:val="TableParagraph"/>
              <w:numPr>
                <w:ilvl w:val="0"/>
                <w:numId w:val="8"/>
              </w:numPr>
              <w:shd w:val="clear" w:color="auto" w:fill="800080"/>
              <w:tabs>
                <w:tab w:val="left" w:pos="565"/>
                <w:tab w:val="left" w:pos="566"/>
              </w:tabs>
              <w:spacing w:before="1"/>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168271FE" w14:textId="77777777" w:rsidR="00CD4ADD" w:rsidRPr="001E3C8E" w:rsidRDefault="00CD4ADD" w:rsidP="00CD4ADD">
            <w:pPr>
              <w:pStyle w:val="TableParagraph"/>
              <w:rPr>
                <w:sz w:val="17"/>
                <w:szCs w:val="17"/>
                <w:lang w:val="es-419"/>
              </w:rPr>
            </w:pPr>
          </w:p>
          <w:p w14:paraId="255BE86E" w14:textId="77777777" w:rsidR="00CD4ADD" w:rsidRPr="001E3C8E" w:rsidRDefault="00CD4ADD" w:rsidP="00854DE3">
            <w:pPr>
              <w:pStyle w:val="TableParagraph"/>
              <w:numPr>
                <w:ilvl w:val="0"/>
                <w:numId w:val="40"/>
              </w:numPr>
              <w:tabs>
                <w:tab w:val="left" w:pos="565"/>
                <w:tab w:val="left" w:pos="566"/>
              </w:tabs>
              <w:ind w:right="221"/>
              <w:rPr>
                <w:sz w:val="17"/>
                <w:szCs w:val="17"/>
                <w:lang w:val="es-419"/>
              </w:rPr>
            </w:pPr>
            <w:r w:rsidRPr="001E3C8E">
              <w:rPr>
                <w:sz w:val="17"/>
                <w:szCs w:val="17"/>
                <w:lang w:val="es-419"/>
              </w:rPr>
              <w:t>Categoría ajustes (por ejemplo, prórroga de plazo, suspensión, paralización, reanudación, interrupción, demora de los servicios de comunicación, prórroga concedida de pleno</w:t>
            </w:r>
            <w:r w:rsidRPr="001E3C8E">
              <w:rPr>
                <w:spacing w:val="-18"/>
                <w:sz w:val="17"/>
                <w:szCs w:val="17"/>
                <w:lang w:val="es-419"/>
              </w:rPr>
              <w:t xml:space="preserve"> </w:t>
            </w:r>
            <w:r w:rsidRPr="001E3C8E">
              <w:rPr>
                <w:sz w:val="17"/>
                <w:szCs w:val="17"/>
                <w:lang w:val="es-419"/>
              </w:rPr>
              <w:t xml:space="preserve">derecho, falta de </w:t>
            </w:r>
            <w:proofErr w:type="spellStart"/>
            <w:r w:rsidRPr="001E3C8E">
              <w:rPr>
                <w:sz w:val="17"/>
                <w:szCs w:val="17"/>
                <w:lang w:val="es-419"/>
              </w:rPr>
              <w:t>acompasamiento</w:t>
            </w:r>
            <w:proofErr w:type="spellEnd"/>
            <w:r w:rsidRPr="001E3C8E">
              <w:rPr>
                <w:sz w:val="17"/>
                <w:szCs w:val="17"/>
                <w:lang w:val="es-419"/>
              </w:rPr>
              <w:t xml:space="preserve"> de la OPI, irregularidades de la OPI)</w:t>
            </w:r>
          </w:p>
          <w:p w14:paraId="51F07E8E" w14:textId="77777777" w:rsidR="00CD4ADD" w:rsidRPr="001E3C8E" w:rsidRDefault="00CD4ADD" w:rsidP="00CD4ADD">
            <w:pPr>
              <w:pStyle w:val="TableParagraph"/>
              <w:spacing w:before="5"/>
              <w:rPr>
                <w:sz w:val="17"/>
                <w:szCs w:val="17"/>
                <w:lang w:val="es-419"/>
              </w:rPr>
            </w:pPr>
          </w:p>
          <w:p w14:paraId="1233E914" w14:textId="77777777" w:rsidR="00CD4ADD" w:rsidRPr="001E3C8E" w:rsidRDefault="00CD4ADD" w:rsidP="00854DE3">
            <w:pPr>
              <w:pStyle w:val="TableParagraph"/>
              <w:numPr>
                <w:ilvl w:val="0"/>
                <w:numId w:val="40"/>
              </w:numPr>
              <w:tabs>
                <w:tab w:val="left" w:pos="565"/>
                <w:tab w:val="left" w:pos="566"/>
              </w:tabs>
              <w:ind w:right="163"/>
              <w:rPr>
                <w:sz w:val="17"/>
                <w:szCs w:val="17"/>
                <w:lang w:val="es-419"/>
              </w:rPr>
            </w:pPr>
            <w:r w:rsidRPr="001E3C8E">
              <w:rPr>
                <w:sz w:val="17"/>
                <w:szCs w:val="17"/>
                <w:lang w:val="es-419"/>
              </w:rPr>
              <w:t>Motivo del ajuste (por ejemplo, catástrofe natural, demora de la OPI, demora</w:t>
            </w:r>
            <w:r w:rsidRPr="001E3C8E">
              <w:rPr>
                <w:spacing w:val="-14"/>
                <w:sz w:val="17"/>
                <w:szCs w:val="17"/>
                <w:lang w:val="es-419"/>
              </w:rPr>
              <w:t xml:space="preserve"> </w:t>
            </w:r>
            <w:r w:rsidRPr="001E3C8E">
              <w:rPr>
                <w:sz w:val="17"/>
                <w:szCs w:val="17"/>
                <w:lang w:val="es-419"/>
              </w:rPr>
              <w:t>de tribunal, demora del solicitante/ titular de la patente)</w:t>
            </w:r>
          </w:p>
          <w:p w14:paraId="6C814F6C" w14:textId="77777777" w:rsidR="00CD4ADD" w:rsidRPr="001E3C8E" w:rsidRDefault="00CD4ADD" w:rsidP="00CD4ADD">
            <w:pPr>
              <w:pStyle w:val="TableParagraph"/>
              <w:spacing w:before="5"/>
              <w:rPr>
                <w:sz w:val="17"/>
                <w:szCs w:val="17"/>
                <w:lang w:val="es-419"/>
              </w:rPr>
            </w:pPr>
          </w:p>
          <w:p w14:paraId="37D0D40D" w14:textId="77777777" w:rsidR="00CD4ADD" w:rsidRPr="001E3C8E" w:rsidRDefault="00CD4ADD" w:rsidP="00854DE3">
            <w:pPr>
              <w:pStyle w:val="TableParagraph"/>
              <w:numPr>
                <w:ilvl w:val="0"/>
                <w:numId w:val="40"/>
              </w:numPr>
              <w:tabs>
                <w:tab w:val="left" w:pos="565"/>
                <w:tab w:val="left" w:pos="566"/>
              </w:tabs>
              <w:spacing w:line="242" w:lineRule="auto"/>
              <w:ind w:right="284"/>
              <w:rPr>
                <w:sz w:val="17"/>
                <w:szCs w:val="17"/>
                <w:lang w:val="es-419"/>
              </w:rPr>
            </w:pPr>
            <w:r w:rsidRPr="001E3C8E">
              <w:rPr>
                <w:sz w:val="17"/>
                <w:szCs w:val="17"/>
                <w:lang w:val="es-419"/>
              </w:rPr>
              <w:t>Fecha de inicio y fin (por ejemplo, fecha de</w:t>
            </w:r>
            <w:r w:rsidRPr="001E3C8E">
              <w:rPr>
                <w:spacing w:val="-10"/>
                <w:sz w:val="17"/>
                <w:szCs w:val="17"/>
                <w:lang w:val="es-419"/>
              </w:rPr>
              <w:t xml:space="preserve"> </w:t>
            </w:r>
            <w:r w:rsidRPr="001E3C8E">
              <w:rPr>
                <w:sz w:val="17"/>
                <w:szCs w:val="17"/>
                <w:lang w:val="es-419"/>
              </w:rPr>
              <w:t>comienzo de ajuste y fecha de terminación)</w:t>
            </w:r>
          </w:p>
        </w:tc>
      </w:tr>
      <w:tr w:rsidR="006E54AC" w:rsidRPr="00380724" w14:paraId="57EC4D06" w14:textId="77777777" w:rsidTr="00CD4ADD">
        <w:trPr>
          <w:trHeight w:val="5237"/>
        </w:trPr>
        <w:tc>
          <w:tcPr>
            <w:tcW w:w="1102" w:type="dxa"/>
          </w:tcPr>
          <w:p w14:paraId="4CC67BAD" w14:textId="77777777" w:rsidR="00CD4ADD" w:rsidRPr="001E3C8E" w:rsidRDefault="00CD4ADD" w:rsidP="00CD4ADD">
            <w:pPr>
              <w:pStyle w:val="TableParagraph"/>
              <w:spacing w:before="118"/>
              <w:ind w:left="107"/>
              <w:rPr>
                <w:sz w:val="17"/>
                <w:szCs w:val="17"/>
                <w:lang w:val="es-419"/>
              </w:rPr>
            </w:pPr>
            <w:r w:rsidRPr="001E3C8E">
              <w:rPr>
                <w:sz w:val="17"/>
                <w:szCs w:val="17"/>
                <w:lang w:val="es-419"/>
              </w:rPr>
              <w:t>U</w:t>
            </w:r>
          </w:p>
        </w:tc>
        <w:tc>
          <w:tcPr>
            <w:tcW w:w="1587" w:type="dxa"/>
          </w:tcPr>
          <w:p w14:paraId="75836ABF" w14:textId="77777777" w:rsidR="00CD4ADD" w:rsidRPr="001E3C8E" w:rsidRDefault="00CD4ADD" w:rsidP="00CD4ADD">
            <w:pPr>
              <w:pStyle w:val="TableParagraph"/>
              <w:spacing w:before="118"/>
              <w:ind w:left="107"/>
              <w:rPr>
                <w:sz w:val="17"/>
                <w:szCs w:val="17"/>
                <w:lang w:val="es-419"/>
              </w:rPr>
            </w:pPr>
            <w:r w:rsidRPr="001E3C8E">
              <w:rPr>
                <w:sz w:val="17"/>
                <w:szCs w:val="17"/>
                <w:lang w:val="es-419"/>
              </w:rPr>
              <w:t>Pago</w:t>
            </w:r>
          </w:p>
        </w:tc>
        <w:tc>
          <w:tcPr>
            <w:tcW w:w="3800" w:type="dxa"/>
          </w:tcPr>
          <w:p w14:paraId="4DA3057E" w14:textId="77777777" w:rsidR="00CD4ADD" w:rsidRPr="001E3C8E" w:rsidRDefault="00CD4ADD" w:rsidP="00CD4ADD">
            <w:pPr>
              <w:pStyle w:val="TableParagraph"/>
              <w:spacing w:before="118"/>
              <w:ind w:left="109" w:right="135"/>
              <w:rPr>
                <w:sz w:val="17"/>
                <w:szCs w:val="17"/>
                <w:lang w:val="es-419"/>
              </w:rPr>
            </w:pPr>
            <w:r w:rsidRPr="001E3C8E">
              <w:rPr>
                <w:sz w:val="17"/>
                <w:szCs w:val="17"/>
                <w:lang w:val="es-419"/>
              </w:rPr>
              <w:t>Esta categoría se compone de un grupo de incidencias relacionadas con el pago de tasas. Incluye, por ejemplo, el pago de una tasa de renovación, de mantenimiento o por otra designación. Las incidencias de esta categoría pueden producirse en cualquier etapa.</w:t>
            </w:r>
          </w:p>
        </w:tc>
        <w:tc>
          <w:tcPr>
            <w:tcW w:w="2977" w:type="dxa"/>
          </w:tcPr>
          <w:p w14:paraId="02168007" w14:textId="12C3AF8C" w:rsidR="00CD4ADD" w:rsidRPr="00380724" w:rsidRDefault="00CD4ADD" w:rsidP="00380724">
            <w:pPr>
              <w:pStyle w:val="TableParagraph"/>
              <w:numPr>
                <w:ilvl w:val="0"/>
                <w:numId w:val="7"/>
              </w:numPr>
              <w:shd w:val="clear" w:color="auto" w:fill="800080"/>
              <w:tabs>
                <w:tab w:val="left" w:pos="565"/>
                <w:tab w:val="left" w:pos="566"/>
              </w:tabs>
              <w:spacing w:before="121"/>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343A4A6F" w14:textId="783242FB" w:rsidR="00CD4ADD" w:rsidRPr="00380724" w:rsidRDefault="00CD4ADD" w:rsidP="00380724">
            <w:pPr>
              <w:pStyle w:val="TableParagraph"/>
              <w:shd w:val="clear" w:color="auto" w:fill="800080"/>
              <w:rPr>
                <w:strike/>
                <w:color w:val="FFFFFF"/>
                <w:sz w:val="17"/>
                <w:szCs w:val="17"/>
                <w:lang w:val="es-419"/>
              </w:rPr>
            </w:pPr>
          </w:p>
          <w:p w14:paraId="3B465F84" w14:textId="7137C206" w:rsidR="00CD4ADD" w:rsidRPr="00380724" w:rsidRDefault="00CD4ADD" w:rsidP="00380724">
            <w:pPr>
              <w:pStyle w:val="TableParagraph"/>
              <w:numPr>
                <w:ilvl w:val="0"/>
                <w:numId w:val="7"/>
              </w:numPr>
              <w:shd w:val="clear" w:color="auto" w:fill="800080"/>
              <w:tabs>
                <w:tab w:val="left" w:pos="565"/>
                <w:tab w:val="left" w:pos="566"/>
              </w:tabs>
              <w:spacing w:line="244" w:lineRule="auto"/>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15CB179C" w14:textId="031B5991" w:rsidR="00CD4ADD" w:rsidRPr="00380724" w:rsidRDefault="00CD4ADD" w:rsidP="00380724">
            <w:pPr>
              <w:pStyle w:val="TableParagraph"/>
              <w:shd w:val="clear" w:color="auto" w:fill="800080"/>
              <w:spacing w:before="1"/>
              <w:rPr>
                <w:strike/>
                <w:color w:val="FFFFFF"/>
                <w:sz w:val="17"/>
                <w:szCs w:val="17"/>
                <w:lang w:val="es-419"/>
              </w:rPr>
            </w:pPr>
          </w:p>
          <w:p w14:paraId="2B55682E" w14:textId="42FB566D" w:rsidR="00CD4ADD" w:rsidRPr="00380724" w:rsidRDefault="00CD4ADD" w:rsidP="00380724">
            <w:pPr>
              <w:pStyle w:val="TableParagraph"/>
              <w:numPr>
                <w:ilvl w:val="0"/>
                <w:numId w:val="7"/>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068A8282" w14:textId="77777777" w:rsidR="00CD4ADD" w:rsidRPr="001E3C8E" w:rsidRDefault="00CD4ADD" w:rsidP="00CD4ADD">
            <w:pPr>
              <w:pStyle w:val="TableParagraph"/>
              <w:rPr>
                <w:sz w:val="17"/>
                <w:szCs w:val="17"/>
                <w:lang w:val="es-419"/>
              </w:rPr>
            </w:pPr>
          </w:p>
          <w:p w14:paraId="0ABD67E2" w14:textId="77777777" w:rsidR="00CD4ADD" w:rsidRPr="00586EAA" w:rsidRDefault="00CD4ADD" w:rsidP="00854DE3">
            <w:pPr>
              <w:pStyle w:val="TableParagraph"/>
              <w:numPr>
                <w:ilvl w:val="0"/>
                <w:numId w:val="41"/>
              </w:numPr>
              <w:tabs>
                <w:tab w:val="left" w:pos="565"/>
                <w:tab w:val="left" w:pos="566"/>
              </w:tabs>
              <w:spacing w:before="1"/>
              <w:ind w:right="257"/>
              <w:rPr>
                <w:sz w:val="17"/>
                <w:szCs w:val="17"/>
                <w:lang w:val="es-419"/>
              </w:rPr>
            </w:pPr>
            <w:r w:rsidRPr="001E3C8E">
              <w:rPr>
                <w:sz w:val="17"/>
                <w:szCs w:val="17"/>
                <w:lang w:val="es-419"/>
              </w:rPr>
              <w:t>Categoría Pagos (por ejemplo, tasa de</w:t>
            </w:r>
            <w:r w:rsidRPr="001E3C8E">
              <w:rPr>
                <w:spacing w:val="-15"/>
                <w:sz w:val="17"/>
                <w:szCs w:val="17"/>
                <w:lang w:val="es-419"/>
              </w:rPr>
              <w:t xml:space="preserve"> </w:t>
            </w:r>
            <w:r w:rsidRPr="001E3C8E">
              <w:rPr>
                <w:sz w:val="17"/>
                <w:szCs w:val="17"/>
                <w:lang w:val="es-419"/>
              </w:rPr>
              <w:t>inscripción, tasa de mantenimiento, tasa de renovación, tasa de designación)</w:t>
            </w:r>
          </w:p>
          <w:p w14:paraId="370B08ED" w14:textId="77777777" w:rsidR="00955B66" w:rsidRPr="00586EAA" w:rsidRDefault="00955B66" w:rsidP="001E3C8E">
            <w:pPr>
              <w:pStyle w:val="TableParagraph"/>
              <w:tabs>
                <w:tab w:val="left" w:pos="565"/>
                <w:tab w:val="left" w:pos="566"/>
              </w:tabs>
              <w:spacing w:before="1"/>
              <w:ind w:right="257"/>
              <w:rPr>
                <w:sz w:val="17"/>
                <w:szCs w:val="17"/>
                <w:lang w:val="es-419"/>
              </w:rPr>
            </w:pPr>
          </w:p>
          <w:p w14:paraId="2BBF311B" w14:textId="3D3F3860" w:rsidR="00955B66" w:rsidRPr="00854DE3" w:rsidRDefault="00955B66" w:rsidP="00854DE3">
            <w:pPr>
              <w:pStyle w:val="TableParagraph"/>
              <w:numPr>
                <w:ilvl w:val="0"/>
                <w:numId w:val="41"/>
              </w:numPr>
              <w:tabs>
                <w:tab w:val="left" w:pos="565"/>
                <w:tab w:val="left" w:pos="566"/>
              </w:tabs>
              <w:spacing w:before="1"/>
              <w:ind w:right="257"/>
              <w:rPr>
                <w:sz w:val="17"/>
                <w:szCs w:val="17"/>
                <w:highlight w:val="yellow"/>
                <w:u w:val="single"/>
                <w:lang w:val="es-419"/>
              </w:rPr>
            </w:pPr>
            <w:r w:rsidRPr="00854DE3">
              <w:rPr>
                <w:sz w:val="17"/>
                <w:szCs w:val="17"/>
                <w:highlight w:val="yellow"/>
                <w:u w:val="single"/>
                <w:lang w:val="es-419"/>
              </w:rPr>
              <w:t>Datos del pago (por ejemplo, estado del pago, año del pago de la tasa)</w:t>
            </w:r>
          </w:p>
          <w:p w14:paraId="3D624D35" w14:textId="77777777" w:rsidR="00955B66" w:rsidRPr="00854DE3" w:rsidRDefault="00955B66" w:rsidP="001E3C8E">
            <w:pPr>
              <w:pStyle w:val="TableParagraph"/>
              <w:tabs>
                <w:tab w:val="left" w:pos="565"/>
                <w:tab w:val="left" w:pos="566"/>
              </w:tabs>
              <w:spacing w:before="1"/>
              <w:ind w:right="257"/>
              <w:rPr>
                <w:sz w:val="17"/>
                <w:szCs w:val="17"/>
                <w:highlight w:val="yellow"/>
                <w:u w:val="single"/>
                <w:lang w:val="es-419"/>
              </w:rPr>
            </w:pPr>
          </w:p>
          <w:p w14:paraId="3D628235" w14:textId="0AFE9384" w:rsidR="00955B66" w:rsidRPr="00854DE3" w:rsidRDefault="00955B66" w:rsidP="00854DE3">
            <w:pPr>
              <w:pStyle w:val="TableParagraph"/>
              <w:numPr>
                <w:ilvl w:val="0"/>
                <w:numId w:val="41"/>
              </w:numPr>
              <w:tabs>
                <w:tab w:val="left" w:pos="565"/>
                <w:tab w:val="left" w:pos="566"/>
              </w:tabs>
              <w:spacing w:before="1"/>
              <w:ind w:right="257"/>
              <w:rPr>
                <w:sz w:val="17"/>
                <w:szCs w:val="17"/>
                <w:highlight w:val="yellow"/>
                <w:u w:val="single"/>
                <w:lang w:val="es-419"/>
              </w:rPr>
            </w:pPr>
            <w:r w:rsidRPr="00854DE3">
              <w:rPr>
                <w:sz w:val="17"/>
                <w:szCs w:val="17"/>
                <w:highlight w:val="yellow"/>
                <w:u w:val="single"/>
                <w:lang w:val="es-419"/>
              </w:rPr>
              <w:t>Datos de la renovación (por ejemplo, duración de la renovación, cambios en el alcance, próxima fecha de vencimiento de la tasa)</w:t>
            </w:r>
          </w:p>
          <w:p w14:paraId="1F46F47D" w14:textId="77777777" w:rsidR="00CD4ADD" w:rsidRPr="001E3C8E" w:rsidRDefault="00CD4ADD" w:rsidP="00CD4ADD">
            <w:pPr>
              <w:pStyle w:val="TableParagraph"/>
              <w:spacing w:before="5"/>
              <w:rPr>
                <w:sz w:val="17"/>
                <w:szCs w:val="17"/>
                <w:lang w:val="es-419"/>
              </w:rPr>
            </w:pPr>
          </w:p>
          <w:p w14:paraId="001E1969" w14:textId="05439EBC" w:rsidR="00CD4ADD" w:rsidRPr="00380724" w:rsidRDefault="00CD4ADD" w:rsidP="00AB1D35">
            <w:pPr>
              <w:pStyle w:val="TableParagraph"/>
              <w:numPr>
                <w:ilvl w:val="0"/>
                <w:numId w:val="41"/>
              </w:numPr>
              <w:shd w:val="clear" w:color="auto" w:fill="800080"/>
              <w:tabs>
                <w:tab w:val="left" w:pos="565"/>
                <w:tab w:val="left" w:pos="566"/>
              </w:tabs>
              <w:ind w:right="116"/>
              <w:rPr>
                <w:strike/>
                <w:color w:val="FFFFFF"/>
                <w:sz w:val="17"/>
                <w:szCs w:val="17"/>
                <w:lang w:val="es-419"/>
              </w:rPr>
            </w:pPr>
            <w:r w:rsidRPr="00380724">
              <w:rPr>
                <w:strike/>
                <w:color w:val="FFFFFF"/>
                <w:sz w:val="17"/>
                <w:szCs w:val="17"/>
                <w:lang w:val="es-419"/>
              </w:rPr>
              <w:t>Fecha de pago (es decir, la fecha hasta la cual han sido pagadas las tasas, por tanto, no será necesario pagar</w:t>
            </w:r>
            <w:r w:rsidRPr="00380724">
              <w:rPr>
                <w:strike/>
                <w:color w:val="FFFFFF"/>
                <w:spacing w:val="-17"/>
                <w:sz w:val="17"/>
                <w:szCs w:val="17"/>
                <w:lang w:val="es-419"/>
              </w:rPr>
              <w:t xml:space="preserve"> </w:t>
            </w:r>
            <w:r w:rsidRPr="00380724">
              <w:rPr>
                <w:strike/>
                <w:color w:val="FFFFFF"/>
                <w:sz w:val="17"/>
                <w:szCs w:val="17"/>
                <w:lang w:val="es-419"/>
              </w:rPr>
              <w:t>tasas de renovación hasta esa fecha)</w:t>
            </w:r>
          </w:p>
          <w:p w14:paraId="1DC174E3" w14:textId="0E2D54B0" w:rsidR="00CD4ADD" w:rsidRPr="00380724" w:rsidRDefault="00CD4ADD" w:rsidP="00380724">
            <w:pPr>
              <w:pStyle w:val="TableParagraph"/>
              <w:shd w:val="clear" w:color="auto" w:fill="800080"/>
              <w:spacing w:before="5"/>
              <w:rPr>
                <w:strike/>
                <w:color w:val="FFFFFF"/>
                <w:sz w:val="17"/>
                <w:szCs w:val="17"/>
                <w:lang w:val="es-419"/>
              </w:rPr>
            </w:pPr>
          </w:p>
          <w:p w14:paraId="21ADF498" w14:textId="6E5E6C58" w:rsidR="00CD4ADD" w:rsidRPr="00380724" w:rsidRDefault="00CD4ADD" w:rsidP="00AB1D35">
            <w:pPr>
              <w:pStyle w:val="TableParagraph"/>
              <w:numPr>
                <w:ilvl w:val="0"/>
                <w:numId w:val="41"/>
              </w:numPr>
              <w:shd w:val="clear" w:color="auto" w:fill="800080"/>
              <w:tabs>
                <w:tab w:val="left" w:pos="565"/>
                <w:tab w:val="left" w:pos="566"/>
              </w:tabs>
              <w:spacing w:line="242" w:lineRule="auto"/>
              <w:ind w:right="124"/>
              <w:rPr>
                <w:strike/>
                <w:color w:val="FFFFFF"/>
                <w:sz w:val="17"/>
                <w:szCs w:val="17"/>
                <w:lang w:val="es-419"/>
              </w:rPr>
            </w:pPr>
            <w:r w:rsidRPr="00380724">
              <w:rPr>
                <w:strike/>
                <w:color w:val="FFFFFF"/>
                <w:sz w:val="17"/>
                <w:szCs w:val="17"/>
                <w:lang w:val="es-419"/>
              </w:rPr>
              <w:t>Próxima fecha de</w:t>
            </w:r>
            <w:r w:rsidRPr="00380724">
              <w:rPr>
                <w:strike/>
                <w:color w:val="FFFFFF"/>
                <w:spacing w:val="-12"/>
                <w:sz w:val="17"/>
                <w:szCs w:val="17"/>
                <w:lang w:val="es-419"/>
              </w:rPr>
              <w:t xml:space="preserve"> </w:t>
            </w:r>
            <w:r w:rsidRPr="00380724">
              <w:rPr>
                <w:strike/>
                <w:color w:val="FFFFFF"/>
                <w:sz w:val="17"/>
                <w:szCs w:val="17"/>
                <w:lang w:val="es-419"/>
              </w:rPr>
              <w:t>vencimiento de la tasa (es decir, fecha de pago de la siguiente</w:t>
            </w:r>
            <w:r w:rsidRPr="00380724">
              <w:rPr>
                <w:strike/>
                <w:color w:val="FFFFFF"/>
                <w:spacing w:val="-8"/>
                <w:sz w:val="17"/>
                <w:szCs w:val="17"/>
                <w:lang w:val="es-419"/>
              </w:rPr>
              <w:t xml:space="preserve"> </w:t>
            </w:r>
            <w:r w:rsidRPr="00380724">
              <w:rPr>
                <w:strike/>
                <w:color w:val="FFFFFF"/>
                <w:sz w:val="17"/>
                <w:szCs w:val="17"/>
                <w:lang w:val="es-419"/>
              </w:rPr>
              <w:t>tasa)</w:t>
            </w:r>
          </w:p>
          <w:p w14:paraId="298D4210" w14:textId="77777777" w:rsidR="00CD4ADD" w:rsidRPr="001E3C8E" w:rsidRDefault="00CD4ADD" w:rsidP="00CD4ADD">
            <w:pPr>
              <w:pStyle w:val="TableParagraph"/>
              <w:spacing w:before="2"/>
              <w:rPr>
                <w:sz w:val="17"/>
                <w:szCs w:val="17"/>
                <w:lang w:val="es-419"/>
              </w:rPr>
            </w:pPr>
          </w:p>
          <w:p w14:paraId="2B2C274C" w14:textId="16EA0B46" w:rsidR="00CD4ADD" w:rsidRPr="001E3C8E" w:rsidRDefault="00CD4ADD" w:rsidP="00AB1D35">
            <w:pPr>
              <w:pStyle w:val="TableParagraph"/>
              <w:numPr>
                <w:ilvl w:val="0"/>
                <w:numId w:val="41"/>
              </w:numPr>
              <w:shd w:val="clear" w:color="auto" w:fill="800080"/>
              <w:tabs>
                <w:tab w:val="left" w:pos="565"/>
                <w:tab w:val="left" w:pos="566"/>
              </w:tabs>
              <w:spacing w:line="242" w:lineRule="auto"/>
              <w:ind w:right="124"/>
              <w:rPr>
                <w:sz w:val="17"/>
                <w:szCs w:val="17"/>
                <w:lang w:val="es-419"/>
              </w:rPr>
            </w:pPr>
            <w:r w:rsidRPr="00380724">
              <w:rPr>
                <w:strike/>
                <w:color w:val="FFFFFF"/>
                <w:sz w:val="17"/>
                <w:szCs w:val="17"/>
                <w:shd w:val="clear" w:color="auto" w:fill="800080"/>
                <w:lang w:val="es-419"/>
              </w:rPr>
              <w:t>Año de pago de la</w:t>
            </w:r>
            <w:r w:rsidRPr="00380724">
              <w:rPr>
                <w:strike/>
                <w:color w:val="FFFFFF"/>
                <w:spacing w:val="-7"/>
                <w:sz w:val="17"/>
                <w:szCs w:val="17"/>
                <w:shd w:val="clear" w:color="auto" w:fill="800080"/>
                <w:lang w:val="es-419"/>
              </w:rPr>
              <w:t xml:space="preserve"> </w:t>
            </w:r>
            <w:r w:rsidRPr="00380724">
              <w:rPr>
                <w:strike/>
                <w:color w:val="FFFFFF"/>
                <w:sz w:val="17"/>
                <w:szCs w:val="17"/>
                <w:shd w:val="clear" w:color="auto" w:fill="800080"/>
                <w:lang w:val="es-419"/>
              </w:rPr>
              <w:t>tasa</w:t>
            </w:r>
          </w:p>
        </w:tc>
      </w:tr>
    </w:tbl>
    <w:p w14:paraId="00D64E06" w14:textId="4C42E487" w:rsidR="00A519E2" w:rsidRPr="001E3C8E" w:rsidRDefault="00A519E2" w:rsidP="00A519E2">
      <w:pPr>
        <w:pStyle w:val="BodyText"/>
        <w:spacing w:before="7"/>
        <w:rPr>
          <w:szCs w:val="17"/>
          <w:lang w:val="es-419"/>
        </w:rPr>
      </w:pPr>
    </w:p>
    <w:p w14:paraId="387BF55A" w14:textId="55DA0DAF" w:rsidR="005114F8" w:rsidRDefault="005114F8">
      <w:pPr>
        <w:rPr>
          <w:szCs w:val="17"/>
          <w:lang w:val="es-419"/>
        </w:rPr>
      </w:pPr>
      <w:r>
        <w:rPr>
          <w:szCs w:val="17"/>
          <w:lang w:val="es-419"/>
        </w:rPr>
        <w:br w:type="page"/>
      </w:r>
    </w:p>
    <w:tbl>
      <w:tblPr>
        <w:tblpPr w:leftFromText="180" w:rightFromText="180" w:vertAnchor="text" w:horzAnchor="margin" w:tblpXSpec="center" w:tblpY="-58"/>
        <w:tblW w:w="946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02"/>
        <w:gridCol w:w="1587"/>
        <w:gridCol w:w="3695"/>
        <w:gridCol w:w="3082"/>
      </w:tblGrid>
      <w:tr w:rsidR="006E54AC" w:rsidRPr="00586EAA" w14:paraId="0F52CEFB" w14:textId="77777777" w:rsidTr="00955B66">
        <w:trPr>
          <w:trHeight w:val="3758"/>
        </w:trPr>
        <w:tc>
          <w:tcPr>
            <w:tcW w:w="1102" w:type="dxa"/>
          </w:tcPr>
          <w:p w14:paraId="2AB7B3EF" w14:textId="77777777" w:rsidR="00CD4ADD" w:rsidRPr="001E3C8E" w:rsidRDefault="00CD4ADD" w:rsidP="00CD4ADD">
            <w:pPr>
              <w:pStyle w:val="TableParagraph"/>
              <w:spacing w:before="116"/>
              <w:ind w:left="107"/>
              <w:rPr>
                <w:sz w:val="17"/>
                <w:szCs w:val="17"/>
                <w:lang w:val="es-419"/>
              </w:rPr>
            </w:pPr>
            <w:r w:rsidRPr="001E3C8E">
              <w:rPr>
                <w:sz w:val="17"/>
                <w:szCs w:val="17"/>
                <w:lang w:val="es-419"/>
              </w:rPr>
              <w:lastRenderedPageBreak/>
              <w:t>V</w:t>
            </w:r>
          </w:p>
        </w:tc>
        <w:tc>
          <w:tcPr>
            <w:tcW w:w="1587" w:type="dxa"/>
          </w:tcPr>
          <w:p w14:paraId="647E9B8F" w14:textId="77777777" w:rsidR="00CD4ADD" w:rsidRPr="001E3C8E" w:rsidRDefault="00CD4ADD" w:rsidP="00CD4ADD">
            <w:pPr>
              <w:pStyle w:val="TableParagraph"/>
              <w:spacing w:before="116"/>
              <w:ind w:left="107"/>
              <w:rPr>
                <w:sz w:val="17"/>
                <w:szCs w:val="17"/>
                <w:lang w:val="es-419"/>
              </w:rPr>
            </w:pPr>
            <w:r w:rsidRPr="001E3C8E">
              <w:rPr>
                <w:sz w:val="17"/>
                <w:szCs w:val="17"/>
                <w:lang w:val="es-419"/>
              </w:rPr>
              <w:t>Apelación</w:t>
            </w:r>
          </w:p>
        </w:tc>
        <w:tc>
          <w:tcPr>
            <w:tcW w:w="3695" w:type="dxa"/>
          </w:tcPr>
          <w:p w14:paraId="68229E94" w14:textId="77777777" w:rsidR="00CD4ADD" w:rsidRPr="001E3C8E" w:rsidRDefault="00CD4ADD" w:rsidP="00CD4ADD">
            <w:pPr>
              <w:pStyle w:val="TableParagraph"/>
              <w:spacing w:before="116"/>
              <w:ind w:left="109" w:right="116"/>
              <w:rPr>
                <w:sz w:val="17"/>
                <w:szCs w:val="17"/>
                <w:lang w:val="es-419"/>
              </w:rPr>
            </w:pPr>
            <w:r w:rsidRPr="001E3C8E">
              <w:rPr>
                <w:sz w:val="17"/>
                <w:szCs w:val="17"/>
                <w:lang w:val="es-419"/>
              </w:rPr>
              <w:t xml:space="preserve">Esta categoría se compone de un grupo de incidencias relacionadas con la apelación de una decisión tomada durante la tramitación de un derecho de PI. Incluye, por ejemplo, la presentación por parte de un solicitante, un titular de derecho de PI o un tercero, de un recurso de apelación administrativo o judicial contra una decisión tomada durante la tramitación de un derecho de </w:t>
            </w:r>
            <w:proofErr w:type="gramStart"/>
            <w:r w:rsidRPr="001E3C8E">
              <w:rPr>
                <w:sz w:val="17"/>
                <w:szCs w:val="17"/>
                <w:lang w:val="es-419"/>
              </w:rPr>
              <w:t>PI</w:t>
            </w:r>
            <w:proofErr w:type="gramEnd"/>
            <w:r w:rsidRPr="001E3C8E">
              <w:rPr>
                <w:sz w:val="17"/>
                <w:szCs w:val="17"/>
                <w:lang w:val="es-419"/>
              </w:rPr>
              <w:t xml:space="preserve"> así como el resultado procedimental de dicha apelación. Los aspectos fundamentales del resultado de la apelación pueden aplicarse a incidencias de otras categorías, por ejemplo, solicitud suspendida, solicitud reactivada, derecho de PI concedido, derecho de PI extinguido o derecho de PI mantenido. Las incidencias de esta categoría pueden producirse en cualquier etapa.</w:t>
            </w:r>
          </w:p>
        </w:tc>
        <w:tc>
          <w:tcPr>
            <w:tcW w:w="3082" w:type="dxa"/>
          </w:tcPr>
          <w:p w14:paraId="132A879C" w14:textId="00A4926F" w:rsidR="00CD4ADD" w:rsidRPr="00380724" w:rsidRDefault="00CD4ADD" w:rsidP="00380724">
            <w:pPr>
              <w:pStyle w:val="TableParagraph"/>
              <w:numPr>
                <w:ilvl w:val="0"/>
                <w:numId w:val="6"/>
              </w:numPr>
              <w:shd w:val="clear" w:color="auto" w:fill="800080"/>
              <w:tabs>
                <w:tab w:val="left" w:pos="565"/>
                <w:tab w:val="left" w:pos="566"/>
              </w:tabs>
              <w:spacing w:before="118"/>
              <w:ind w:hanging="426"/>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efectiva</w:t>
            </w:r>
          </w:p>
          <w:p w14:paraId="61A1181A" w14:textId="44924E1E" w:rsidR="00CD4ADD" w:rsidRPr="00380724" w:rsidRDefault="00CD4ADD" w:rsidP="00380724">
            <w:pPr>
              <w:pStyle w:val="TableParagraph"/>
              <w:shd w:val="clear" w:color="auto" w:fill="800080"/>
              <w:spacing w:before="3"/>
              <w:rPr>
                <w:strike/>
                <w:color w:val="FFFFFF"/>
                <w:sz w:val="17"/>
                <w:szCs w:val="17"/>
                <w:lang w:val="es-419"/>
              </w:rPr>
            </w:pPr>
          </w:p>
          <w:p w14:paraId="7C2692A1" w14:textId="644EBE3F" w:rsidR="00CD4ADD" w:rsidRPr="00380724" w:rsidRDefault="00CD4ADD" w:rsidP="00380724">
            <w:pPr>
              <w:pStyle w:val="TableParagraph"/>
              <w:numPr>
                <w:ilvl w:val="0"/>
                <w:numId w:val="6"/>
              </w:numPr>
              <w:shd w:val="clear" w:color="auto" w:fill="800080"/>
              <w:tabs>
                <w:tab w:val="left" w:pos="565"/>
                <w:tab w:val="left" w:pos="566"/>
              </w:tabs>
              <w:ind w:right="590"/>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6ED42DFC" w14:textId="3BE572E5" w:rsidR="00CD4ADD" w:rsidRPr="00380724" w:rsidRDefault="00CD4ADD" w:rsidP="00380724">
            <w:pPr>
              <w:pStyle w:val="TableParagraph"/>
              <w:shd w:val="clear" w:color="auto" w:fill="800080"/>
              <w:spacing w:before="6"/>
              <w:rPr>
                <w:strike/>
                <w:color w:val="FFFFFF"/>
                <w:sz w:val="17"/>
                <w:szCs w:val="17"/>
                <w:lang w:val="es-419"/>
              </w:rPr>
            </w:pPr>
          </w:p>
          <w:p w14:paraId="5CF5145B" w14:textId="7CC88CC1" w:rsidR="00CD4ADD" w:rsidRPr="00380724" w:rsidRDefault="00CD4ADD" w:rsidP="00380724">
            <w:pPr>
              <w:pStyle w:val="TableParagraph"/>
              <w:numPr>
                <w:ilvl w:val="0"/>
                <w:numId w:val="6"/>
              </w:numPr>
              <w:shd w:val="clear" w:color="auto" w:fill="800080"/>
              <w:tabs>
                <w:tab w:val="left" w:pos="565"/>
                <w:tab w:val="left" w:pos="566"/>
              </w:tabs>
              <w:ind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411AD1FB" w14:textId="77777777" w:rsidR="00CD4ADD" w:rsidRPr="001E3C8E" w:rsidRDefault="00CD4ADD" w:rsidP="00CD4ADD">
            <w:pPr>
              <w:pStyle w:val="TableParagraph"/>
              <w:spacing w:before="5"/>
              <w:rPr>
                <w:sz w:val="17"/>
                <w:szCs w:val="17"/>
                <w:lang w:val="es-419"/>
              </w:rPr>
            </w:pPr>
          </w:p>
          <w:p w14:paraId="3CF66BBE" w14:textId="77777777" w:rsidR="00CD4ADD" w:rsidRPr="001E3C8E" w:rsidRDefault="00CD4ADD" w:rsidP="00854DE3">
            <w:pPr>
              <w:pStyle w:val="TableParagraph"/>
              <w:numPr>
                <w:ilvl w:val="0"/>
                <w:numId w:val="43"/>
              </w:numPr>
              <w:tabs>
                <w:tab w:val="left" w:pos="565"/>
                <w:tab w:val="left" w:pos="566"/>
              </w:tabs>
              <w:rPr>
                <w:sz w:val="17"/>
                <w:szCs w:val="17"/>
                <w:lang w:val="es-419"/>
              </w:rPr>
            </w:pPr>
            <w:r w:rsidRPr="001E3C8E">
              <w:rPr>
                <w:sz w:val="17"/>
                <w:szCs w:val="17"/>
                <w:lang w:val="es-419"/>
              </w:rPr>
              <w:t>Órgano de</w:t>
            </w:r>
            <w:r w:rsidRPr="001E3C8E">
              <w:rPr>
                <w:spacing w:val="-3"/>
                <w:sz w:val="17"/>
                <w:szCs w:val="17"/>
                <w:lang w:val="es-419"/>
              </w:rPr>
              <w:t xml:space="preserve"> </w:t>
            </w:r>
            <w:r w:rsidRPr="001E3C8E">
              <w:rPr>
                <w:sz w:val="17"/>
                <w:szCs w:val="17"/>
                <w:lang w:val="es-419"/>
              </w:rPr>
              <w:t>apelación</w:t>
            </w:r>
          </w:p>
          <w:p w14:paraId="54901E88" w14:textId="77777777" w:rsidR="00CD4ADD" w:rsidRPr="001E3C8E" w:rsidRDefault="00CD4ADD" w:rsidP="00CD4ADD">
            <w:pPr>
              <w:pStyle w:val="TableParagraph"/>
              <w:spacing w:before="3"/>
              <w:rPr>
                <w:sz w:val="17"/>
                <w:szCs w:val="17"/>
                <w:lang w:val="es-419"/>
              </w:rPr>
            </w:pPr>
          </w:p>
          <w:p w14:paraId="37F01E53" w14:textId="77777777" w:rsidR="00CD4ADD" w:rsidRPr="001E3C8E" w:rsidRDefault="00CD4ADD" w:rsidP="00854DE3">
            <w:pPr>
              <w:pStyle w:val="TableParagraph"/>
              <w:numPr>
                <w:ilvl w:val="0"/>
                <w:numId w:val="43"/>
              </w:numPr>
              <w:tabs>
                <w:tab w:val="left" w:pos="565"/>
                <w:tab w:val="left" w:pos="566"/>
              </w:tabs>
              <w:ind w:hanging="426"/>
              <w:rPr>
                <w:sz w:val="17"/>
                <w:szCs w:val="17"/>
                <w:lang w:val="es-419"/>
              </w:rPr>
            </w:pPr>
            <w:r w:rsidRPr="001E3C8E">
              <w:rPr>
                <w:sz w:val="17"/>
                <w:szCs w:val="17"/>
                <w:lang w:val="es-419"/>
              </w:rPr>
              <w:t>Decisión objeto de</w:t>
            </w:r>
            <w:r w:rsidRPr="001E3C8E">
              <w:rPr>
                <w:spacing w:val="-15"/>
                <w:sz w:val="17"/>
                <w:szCs w:val="17"/>
                <w:lang w:val="es-419"/>
              </w:rPr>
              <w:t xml:space="preserve"> </w:t>
            </w:r>
            <w:r w:rsidRPr="001E3C8E">
              <w:rPr>
                <w:sz w:val="17"/>
                <w:szCs w:val="17"/>
                <w:lang w:val="es-419"/>
              </w:rPr>
              <w:t>apelación</w:t>
            </w:r>
          </w:p>
          <w:p w14:paraId="11C8249B" w14:textId="77777777" w:rsidR="00CD4ADD" w:rsidRPr="001E3C8E" w:rsidRDefault="00CD4ADD" w:rsidP="00CD4ADD">
            <w:pPr>
              <w:pStyle w:val="TableParagraph"/>
              <w:spacing w:before="3"/>
              <w:rPr>
                <w:sz w:val="17"/>
                <w:szCs w:val="17"/>
                <w:lang w:val="es-419"/>
              </w:rPr>
            </w:pPr>
          </w:p>
          <w:p w14:paraId="4631089A" w14:textId="77777777" w:rsidR="00CD4ADD" w:rsidRPr="001E3C8E" w:rsidRDefault="00CD4ADD" w:rsidP="00854DE3">
            <w:pPr>
              <w:pStyle w:val="TableParagraph"/>
              <w:numPr>
                <w:ilvl w:val="0"/>
                <w:numId w:val="43"/>
              </w:numPr>
              <w:tabs>
                <w:tab w:val="left" w:pos="565"/>
                <w:tab w:val="left" w:pos="566"/>
              </w:tabs>
              <w:spacing w:line="244" w:lineRule="auto"/>
              <w:ind w:right="436"/>
              <w:rPr>
                <w:sz w:val="17"/>
                <w:szCs w:val="17"/>
                <w:lang w:val="es-419"/>
              </w:rPr>
            </w:pPr>
            <w:r w:rsidRPr="001E3C8E">
              <w:rPr>
                <w:sz w:val="17"/>
                <w:szCs w:val="17"/>
                <w:lang w:val="es-419"/>
              </w:rPr>
              <w:t>Información sobre la resolución de la</w:t>
            </w:r>
            <w:r w:rsidRPr="001E3C8E">
              <w:rPr>
                <w:spacing w:val="-15"/>
                <w:sz w:val="17"/>
                <w:szCs w:val="17"/>
                <w:lang w:val="es-419"/>
              </w:rPr>
              <w:t xml:space="preserve"> </w:t>
            </w:r>
            <w:r w:rsidRPr="001E3C8E">
              <w:rPr>
                <w:sz w:val="17"/>
                <w:szCs w:val="17"/>
                <w:lang w:val="es-419"/>
              </w:rPr>
              <w:t>apelación</w:t>
            </w:r>
          </w:p>
          <w:p w14:paraId="6223E1EC" w14:textId="77777777" w:rsidR="00CD4ADD" w:rsidRPr="001E3C8E" w:rsidRDefault="00CD4ADD" w:rsidP="00CD4ADD">
            <w:pPr>
              <w:pStyle w:val="TableParagraph"/>
              <w:spacing w:before="10"/>
              <w:rPr>
                <w:sz w:val="17"/>
                <w:szCs w:val="17"/>
                <w:lang w:val="es-419"/>
              </w:rPr>
            </w:pPr>
          </w:p>
          <w:p w14:paraId="159EFCBE" w14:textId="77777777" w:rsidR="00CD4ADD" w:rsidRPr="001E3C8E" w:rsidRDefault="00CD4ADD" w:rsidP="00854DE3">
            <w:pPr>
              <w:pStyle w:val="TableParagraph"/>
              <w:numPr>
                <w:ilvl w:val="0"/>
                <w:numId w:val="43"/>
              </w:numPr>
              <w:tabs>
                <w:tab w:val="left" w:pos="565"/>
                <w:tab w:val="left" w:pos="566"/>
              </w:tabs>
              <w:ind w:hanging="426"/>
              <w:rPr>
                <w:sz w:val="17"/>
                <w:szCs w:val="17"/>
                <w:lang w:val="es-419"/>
              </w:rPr>
            </w:pPr>
            <w:r w:rsidRPr="001E3C8E">
              <w:rPr>
                <w:sz w:val="17"/>
                <w:szCs w:val="17"/>
                <w:lang w:val="es-419"/>
              </w:rPr>
              <w:t>Citación para la</w:t>
            </w:r>
            <w:r w:rsidRPr="001E3C8E">
              <w:rPr>
                <w:spacing w:val="-3"/>
                <w:sz w:val="17"/>
                <w:szCs w:val="17"/>
                <w:lang w:val="es-419"/>
              </w:rPr>
              <w:t xml:space="preserve"> </w:t>
            </w:r>
            <w:r w:rsidRPr="001E3C8E">
              <w:rPr>
                <w:sz w:val="17"/>
                <w:szCs w:val="17"/>
                <w:lang w:val="es-419"/>
              </w:rPr>
              <w:t>decisión</w:t>
            </w:r>
          </w:p>
        </w:tc>
      </w:tr>
      <w:tr w:rsidR="006E54AC" w:rsidRPr="00380724" w14:paraId="35EF994F" w14:textId="77777777" w:rsidTr="00955B66">
        <w:trPr>
          <w:trHeight w:val="2390"/>
        </w:trPr>
        <w:tc>
          <w:tcPr>
            <w:tcW w:w="1102" w:type="dxa"/>
          </w:tcPr>
          <w:p w14:paraId="76DB315F" w14:textId="77777777" w:rsidR="00CD4ADD" w:rsidRPr="001E3C8E" w:rsidRDefault="00CD4ADD" w:rsidP="00CD4ADD">
            <w:pPr>
              <w:pStyle w:val="TableParagraph"/>
              <w:spacing w:before="116"/>
              <w:ind w:left="107"/>
              <w:rPr>
                <w:sz w:val="17"/>
                <w:szCs w:val="17"/>
                <w:lang w:val="es-419"/>
              </w:rPr>
            </w:pPr>
            <w:r w:rsidRPr="001E3C8E">
              <w:rPr>
                <w:sz w:val="17"/>
                <w:szCs w:val="17"/>
                <w:lang w:val="es-419"/>
              </w:rPr>
              <w:t>W</w:t>
            </w:r>
          </w:p>
        </w:tc>
        <w:tc>
          <w:tcPr>
            <w:tcW w:w="1587" w:type="dxa"/>
          </w:tcPr>
          <w:p w14:paraId="52020092" w14:textId="77777777" w:rsidR="00CD4ADD" w:rsidRPr="001E3C8E" w:rsidRDefault="00CD4ADD" w:rsidP="00CD4ADD">
            <w:pPr>
              <w:pStyle w:val="TableParagraph"/>
              <w:spacing w:before="116"/>
              <w:ind w:left="107"/>
              <w:rPr>
                <w:sz w:val="17"/>
                <w:szCs w:val="17"/>
                <w:lang w:val="es-419"/>
              </w:rPr>
            </w:pPr>
            <w:r w:rsidRPr="001E3C8E">
              <w:rPr>
                <w:sz w:val="17"/>
                <w:szCs w:val="17"/>
                <w:lang w:val="es-419"/>
              </w:rPr>
              <w:t>Otras</w:t>
            </w:r>
          </w:p>
        </w:tc>
        <w:tc>
          <w:tcPr>
            <w:tcW w:w="3695" w:type="dxa"/>
          </w:tcPr>
          <w:p w14:paraId="31DCD302" w14:textId="77777777" w:rsidR="00CD4ADD" w:rsidRPr="001E3C8E" w:rsidRDefault="00CD4ADD" w:rsidP="00CD4ADD">
            <w:pPr>
              <w:pStyle w:val="TableParagraph"/>
              <w:spacing w:before="116"/>
              <w:ind w:left="109" w:right="98"/>
              <w:rPr>
                <w:sz w:val="17"/>
                <w:szCs w:val="17"/>
                <w:lang w:val="es-419"/>
              </w:rPr>
            </w:pPr>
            <w:r w:rsidRPr="001E3C8E">
              <w:rPr>
                <w:sz w:val="17"/>
                <w:szCs w:val="17"/>
                <w:lang w:val="es-419"/>
              </w:rPr>
              <w:t>Esta categoría abarca incidencias que no pueden clasificarse como pertenecientes a ninguna de las restantes categorías. Se recomienda utilizar esta categoría como último recurso en casos poco habituales, para los que una interpretación flexible de las descripciones de las restantes categorías no se adapta adecuadamente a la incidencia nacional/regional/internacional (por ejemplo, incidencias antiguas o incidencias provisionales/internas).</w:t>
            </w:r>
          </w:p>
        </w:tc>
        <w:tc>
          <w:tcPr>
            <w:tcW w:w="3082" w:type="dxa"/>
          </w:tcPr>
          <w:p w14:paraId="7F97B1C3" w14:textId="25826B6C" w:rsidR="00CD4ADD" w:rsidRPr="00380724" w:rsidRDefault="00CD4ADD" w:rsidP="00380724">
            <w:pPr>
              <w:pStyle w:val="TableParagraph"/>
              <w:numPr>
                <w:ilvl w:val="0"/>
                <w:numId w:val="5"/>
              </w:numPr>
              <w:shd w:val="clear" w:color="auto" w:fill="800080"/>
              <w:tabs>
                <w:tab w:val="left" w:pos="608"/>
                <w:tab w:val="left" w:pos="609"/>
              </w:tabs>
              <w:spacing w:before="118"/>
              <w:ind w:hanging="503"/>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798B9553" w14:textId="175FCCE1" w:rsidR="00CD4ADD" w:rsidRPr="00380724" w:rsidRDefault="00CD4ADD" w:rsidP="00380724">
            <w:pPr>
              <w:pStyle w:val="TableParagraph"/>
              <w:shd w:val="clear" w:color="auto" w:fill="800080"/>
              <w:spacing w:before="3"/>
              <w:rPr>
                <w:strike/>
                <w:color w:val="FFFFFF"/>
                <w:sz w:val="17"/>
                <w:szCs w:val="17"/>
                <w:lang w:val="es-419"/>
              </w:rPr>
            </w:pPr>
          </w:p>
          <w:p w14:paraId="7AEC8B5B" w14:textId="39CF0844" w:rsidR="00CD4ADD" w:rsidRPr="00380724" w:rsidRDefault="00CD4ADD" w:rsidP="00380724">
            <w:pPr>
              <w:pStyle w:val="TableParagraph"/>
              <w:numPr>
                <w:ilvl w:val="0"/>
                <w:numId w:val="5"/>
              </w:numPr>
              <w:shd w:val="clear" w:color="auto" w:fill="800080"/>
              <w:tabs>
                <w:tab w:val="left" w:pos="608"/>
                <w:tab w:val="left" w:pos="609"/>
              </w:tabs>
              <w:ind w:right="546"/>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5FAB2C26" w14:textId="567CE38E" w:rsidR="00CD4ADD" w:rsidRPr="00380724" w:rsidRDefault="00CD4ADD" w:rsidP="00380724">
            <w:pPr>
              <w:pStyle w:val="TableParagraph"/>
              <w:shd w:val="clear" w:color="auto" w:fill="800080"/>
              <w:spacing w:before="6"/>
              <w:rPr>
                <w:strike/>
                <w:color w:val="FFFFFF"/>
                <w:sz w:val="17"/>
                <w:szCs w:val="17"/>
                <w:lang w:val="es-419"/>
              </w:rPr>
            </w:pPr>
          </w:p>
          <w:p w14:paraId="44C9A504" w14:textId="7323FD61" w:rsidR="00CD4ADD" w:rsidRPr="00380724" w:rsidRDefault="00CD4ADD" w:rsidP="00380724">
            <w:pPr>
              <w:pStyle w:val="TableParagraph"/>
              <w:numPr>
                <w:ilvl w:val="0"/>
                <w:numId w:val="5"/>
              </w:numPr>
              <w:shd w:val="clear" w:color="auto" w:fill="800080"/>
              <w:tabs>
                <w:tab w:val="left" w:pos="608"/>
                <w:tab w:val="left" w:pos="609"/>
              </w:tabs>
              <w:ind w:hanging="503"/>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06CC63EC" w14:textId="77777777" w:rsidR="00CD4ADD" w:rsidRPr="001E3C8E" w:rsidRDefault="00CD4ADD" w:rsidP="00CD4ADD">
            <w:pPr>
              <w:pStyle w:val="TableParagraph"/>
              <w:spacing w:before="3"/>
              <w:rPr>
                <w:sz w:val="17"/>
                <w:szCs w:val="17"/>
                <w:lang w:val="es-419"/>
              </w:rPr>
            </w:pPr>
          </w:p>
          <w:p w14:paraId="6A220390" w14:textId="31D5249A" w:rsidR="00CD4ADD" w:rsidRPr="001E3C8E" w:rsidRDefault="00CD4ADD" w:rsidP="00854DE3">
            <w:pPr>
              <w:pStyle w:val="TableParagraph"/>
              <w:numPr>
                <w:ilvl w:val="0"/>
                <w:numId w:val="44"/>
              </w:numPr>
              <w:tabs>
                <w:tab w:val="left" w:pos="608"/>
                <w:tab w:val="left" w:pos="609"/>
              </w:tabs>
              <w:spacing w:line="242" w:lineRule="auto"/>
              <w:ind w:right="100"/>
              <w:rPr>
                <w:sz w:val="17"/>
                <w:szCs w:val="17"/>
                <w:lang w:val="es-419"/>
              </w:rPr>
            </w:pPr>
            <w:r w:rsidRPr="001E3C8E">
              <w:rPr>
                <w:sz w:val="17"/>
                <w:szCs w:val="17"/>
                <w:lang w:val="es-419"/>
              </w:rPr>
              <w:t xml:space="preserve">Descripción de la incidencia </w:t>
            </w:r>
            <w:r w:rsidRPr="001E3C8E">
              <w:rPr>
                <w:spacing w:val="-1"/>
                <w:sz w:val="17"/>
                <w:szCs w:val="17"/>
                <w:lang w:val="es-419"/>
              </w:rPr>
              <w:t>nacional/regional/internaciona</w:t>
            </w:r>
            <w:r w:rsidRPr="001E3C8E">
              <w:rPr>
                <w:sz w:val="17"/>
                <w:szCs w:val="17"/>
                <w:lang w:val="es-419"/>
              </w:rPr>
              <w:t>l</w:t>
            </w:r>
          </w:p>
        </w:tc>
      </w:tr>
      <w:tr w:rsidR="006E54AC" w:rsidRPr="00586EAA" w14:paraId="44DDCDA0" w14:textId="77777777" w:rsidTr="00955B66">
        <w:trPr>
          <w:trHeight w:val="3667"/>
        </w:trPr>
        <w:tc>
          <w:tcPr>
            <w:tcW w:w="1102" w:type="dxa"/>
          </w:tcPr>
          <w:p w14:paraId="43D9380D" w14:textId="77777777" w:rsidR="00CD4ADD" w:rsidRPr="001E3C8E" w:rsidRDefault="00CD4ADD" w:rsidP="00CD4ADD">
            <w:pPr>
              <w:pStyle w:val="TableParagraph"/>
              <w:spacing w:before="116"/>
              <w:ind w:left="107"/>
              <w:rPr>
                <w:sz w:val="17"/>
                <w:szCs w:val="17"/>
                <w:lang w:val="es-419"/>
              </w:rPr>
            </w:pPr>
            <w:r w:rsidRPr="001E3C8E">
              <w:rPr>
                <w:sz w:val="17"/>
                <w:szCs w:val="17"/>
                <w:lang w:val="es-419"/>
              </w:rPr>
              <w:t>Y</w:t>
            </w:r>
          </w:p>
        </w:tc>
        <w:tc>
          <w:tcPr>
            <w:tcW w:w="1587" w:type="dxa"/>
          </w:tcPr>
          <w:p w14:paraId="7F482814" w14:textId="77777777" w:rsidR="00CD4ADD" w:rsidRPr="001E3C8E" w:rsidRDefault="00CD4ADD" w:rsidP="00CD4ADD">
            <w:pPr>
              <w:pStyle w:val="TableParagraph"/>
              <w:spacing w:before="116"/>
              <w:ind w:left="107" w:right="334"/>
              <w:rPr>
                <w:sz w:val="17"/>
                <w:szCs w:val="17"/>
                <w:lang w:val="es-419"/>
              </w:rPr>
            </w:pPr>
            <w:r w:rsidRPr="001E3C8E">
              <w:rPr>
                <w:sz w:val="17"/>
                <w:szCs w:val="17"/>
                <w:lang w:val="es-419"/>
              </w:rPr>
              <w:t>Corrección y supresión de información de incidencia</w:t>
            </w:r>
          </w:p>
        </w:tc>
        <w:tc>
          <w:tcPr>
            <w:tcW w:w="3695" w:type="dxa"/>
          </w:tcPr>
          <w:p w14:paraId="0E3693E9" w14:textId="77777777" w:rsidR="00CD4ADD" w:rsidRPr="001E3C8E" w:rsidRDefault="00CD4ADD" w:rsidP="00CD4ADD">
            <w:pPr>
              <w:pStyle w:val="TableParagraph"/>
              <w:spacing w:before="116"/>
              <w:ind w:left="109" w:right="90"/>
              <w:rPr>
                <w:sz w:val="17"/>
                <w:szCs w:val="17"/>
                <w:lang w:val="es-419"/>
              </w:rPr>
            </w:pPr>
            <w:r w:rsidRPr="001E3C8E">
              <w:rPr>
                <w:sz w:val="17"/>
                <w:szCs w:val="17"/>
                <w:lang w:val="es-419"/>
              </w:rPr>
              <w:t>Esta categoría se compone de un grupo de incidencias relacionadas con la corrección o supresión de información errónea de alguna incidencia previamente facilitada por la OPI. Incluye, por ejemplo, la corrección del código de incidencia relativa a la situación de una solicitud o un derecho de PI facilitado en virtud de la presente Norma, o la corrección o supresión de una incidencia que ha sido anunciada erróneamente en un boletín, registro de PI u otra documentación publicada. Las incidencias de esta categoría pueden producirse en cualquier etapa.</w:t>
            </w:r>
          </w:p>
        </w:tc>
        <w:tc>
          <w:tcPr>
            <w:tcW w:w="3082" w:type="dxa"/>
          </w:tcPr>
          <w:p w14:paraId="5ED502DF" w14:textId="60EA7C5B" w:rsidR="00CD4ADD" w:rsidRPr="00380724" w:rsidRDefault="00CD4ADD" w:rsidP="00380724">
            <w:pPr>
              <w:pStyle w:val="TableParagraph"/>
              <w:numPr>
                <w:ilvl w:val="0"/>
                <w:numId w:val="4"/>
              </w:numPr>
              <w:shd w:val="clear" w:color="auto" w:fill="800080"/>
              <w:tabs>
                <w:tab w:val="left" w:pos="608"/>
                <w:tab w:val="left" w:pos="609"/>
              </w:tabs>
              <w:spacing w:before="119"/>
              <w:rPr>
                <w:strike/>
                <w:color w:val="FFFFFF"/>
                <w:sz w:val="17"/>
                <w:szCs w:val="17"/>
                <w:lang w:val="es-419"/>
              </w:rPr>
            </w:pPr>
            <w:r w:rsidRPr="00380724">
              <w:rPr>
                <w:strike/>
                <w:color w:val="FFFFFF"/>
                <w:sz w:val="17"/>
                <w:szCs w:val="17"/>
                <w:lang w:val="es-419"/>
              </w:rPr>
              <w:t>País o región</w:t>
            </w:r>
            <w:r w:rsidRPr="00380724">
              <w:rPr>
                <w:strike/>
                <w:color w:val="FFFFFF"/>
                <w:spacing w:val="-3"/>
                <w:sz w:val="17"/>
                <w:szCs w:val="17"/>
                <w:lang w:val="es-419"/>
              </w:rPr>
              <w:t xml:space="preserve"> </w:t>
            </w:r>
            <w:r w:rsidRPr="00380724">
              <w:rPr>
                <w:strike/>
                <w:color w:val="FFFFFF"/>
                <w:sz w:val="17"/>
                <w:szCs w:val="17"/>
                <w:lang w:val="es-419"/>
              </w:rPr>
              <w:t>efectivo</w:t>
            </w:r>
          </w:p>
          <w:p w14:paraId="2CDC0BD1" w14:textId="1EB190B1" w:rsidR="00CD4ADD" w:rsidRPr="00380724" w:rsidRDefault="00CD4ADD" w:rsidP="00380724">
            <w:pPr>
              <w:pStyle w:val="TableParagraph"/>
              <w:shd w:val="clear" w:color="auto" w:fill="800080"/>
              <w:spacing w:before="2"/>
              <w:rPr>
                <w:strike/>
                <w:color w:val="FFFFFF"/>
                <w:sz w:val="17"/>
                <w:szCs w:val="17"/>
                <w:lang w:val="es-419"/>
              </w:rPr>
            </w:pPr>
          </w:p>
          <w:p w14:paraId="10BE0C7F" w14:textId="6E711AD8" w:rsidR="00CD4ADD" w:rsidRPr="00380724" w:rsidRDefault="00CD4ADD" w:rsidP="00380724">
            <w:pPr>
              <w:pStyle w:val="TableParagraph"/>
              <w:numPr>
                <w:ilvl w:val="0"/>
                <w:numId w:val="4"/>
              </w:numPr>
              <w:shd w:val="clear" w:color="auto" w:fill="800080"/>
              <w:tabs>
                <w:tab w:val="left" w:pos="565"/>
                <w:tab w:val="left" w:pos="566"/>
              </w:tabs>
              <w:ind w:left="565" w:right="590" w:hanging="425"/>
              <w:rPr>
                <w:strike/>
                <w:color w:val="FFFFFF"/>
                <w:sz w:val="17"/>
                <w:szCs w:val="17"/>
                <w:lang w:val="es-419"/>
              </w:rPr>
            </w:pPr>
            <w:r w:rsidRPr="00380724">
              <w:rPr>
                <w:strike/>
                <w:color w:val="FFFFFF"/>
                <w:sz w:val="17"/>
                <w:szCs w:val="17"/>
                <w:lang w:val="es-419"/>
              </w:rPr>
              <w:t>Número de ejemplar</w:t>
            </w:r>
            <w:r w:rsidRPr="00380724">
              <w:rPr>
                <w:strike/>
                <w:color w:val="FFFFFF"/>
                <w:spacing w:val="-14"/>
                <w:sz w:val="17"/>
                <w:szCs w:val="17"/>
                <w:lang w:val="es-419"/>
              </w:rPr>
              <w:t xml:space="preserve"> </w:t>
            </w:r>
            <w:r w:rsidRPr="00380724">
              <w:rPr>
                <w:strike/>
                <w:color w:val="FFFFFF"/>
                <w:sz w:val="17"/>
                <w:szCs w:val="17"/>
                <w:lang w:val="es-419"/>
              </w:rPr>
              <w:t>del boletín</w:t>
            </w:r>
          </w:p>
          <w:p w14:paraId="65F2271F" w14:textId="041FC835" w:rsidR="00CD4ADD" w:rsidRPr="00380724" w:rsidRDefault="00CD4ADD" w:rsidP="00380724">
            <w:pPr>
              <w:pStyle w:val="TableParagraph"/>
              <w:shd w:val="clear" w:color="auto" w:fill="800080"/>
              <w:spacing w:before="7"/>
              <w:rPr>
                <w:strike/>
                <w:color w:val="FFFFFF"/>
                <w:sz w:val="17"/>
                <w:szCs w:val="17"/>
                <w:lang w:val="es-419"/>
              </w:rPr>
            </w:pPr>
          </w:p>
          <w:p w14:paraId="15D3B8F0" w14:textId="69C3CE7F" w:rsidR="00CD4ADD" w:rsidRPr="00380724" w:rsidRDefault="00CD4ADD" w:rsidP="00380724">
            <w:pPr>
              <w:pStyle w:val="TableParagraph"/>
              <w:numPr>
                <w:ilvl w:val="0"/>
                <w:numId w:val="4"/>
              </w:numPr>
              <w:shd w:val="clear" w:color="auto" w:fill="800080"/>
              <w:tabs>
                <w:tab w:val="left" w:pos="565"/>
                <w:tab w:val="left" w:pos="566"/>
              </w:tabs>
              <w:ind w:left="565" w:hanging="426"/>
              <w:rPr>
                <w:strike/>
                <w:color w:val="FFFFFF"/>
                <w:sz w:val="17"/>
                <w:szCs w:val="17"/>
                <w:lang w:val="es-419"/>
              </w:rPr>
            </w:pPr>
            <w:r w:rsidRPr="00380724">
              <w:rPr>
                <w:strike/>
                <w:color w:val="FFFFFF"/>
                <w:sz w:val="17"/>
                <w:szCs w:val="17"/>
                <w:lang w:val="es-419"/>
              </w:rPr>
              <w:t>Observaciones (texto</w:t>
            </w:r>
            <w:r w:rsidRPr="00380724">
              <w:rPr>
                <w:strike/>
                <w:color w:val="FFFFFF"/>
                <w:spacing w:val="-4"/>
                <w:sz w:val="17"/>
                <w:szCs w:val="17"/>
                <w:lang w:val="es-419"/>
              </w:rPr>
              <w:t xml:space="preserve"> </w:t>
            </w:r>
            <w:r w:rsidRPr="00380724">
              <w:rPr>
                <w:strike/>
                <w:color w:val="FFFFFF"/>
                <w:sz w:val="17"/>
                <w:szCs w:val="17"/>
                <w:lang w:val="es-419"/>
              </w:rPr>
              <w:t>libre)</w:t>
            </w:r>
          </w:p>
          <w:p w14:paraId="766A9F82" w14:textId="77777777" w:rsidR="00CD4ADD" w:rsidRPr="001E3C8E" w:rsidRDefault="00CD4ADD" w:rsidP="00CD4ADD">
            <w:pPr>
              <w:pStyle w:val="TableParagraph"/>
              <w:spacing w:before="2"/>
              <w:rPr>
                <w:sz w:val="17"/>
                <w:szCs w:val="17"/>
                <w:lang w:val="es-419"/>
              </w:rPr>
            </w:pPr>
          </w:p>
          <w:p w14:paraId="737633A3" w14:textId="77777777" w:rsidR="00CD4ADD" w:rsidRPr="001E3C8E" w:rsidRDefault="00CD4ADD" w:rsidP="00854DE3">
            <w:pPr>
              <w:pStyle w:val="TableParagraph"/>
              <w:numPr>
                <w:ilvl w:val="0"/>
                <w:numId w:val="45"/>
              </w:numPr>
              <w:tabs>
                <w:tab w:val="left" w:pos="565"/>
                <w:tab w:val="left" w:pos="566"/>
              </w:tabs>
              <w:ind w:right="186"/>
              <w:rPr>
                <w:sz w:val="17"/>
                <w:szCs w:val="17"/>
                <w:lang w:val="es-419"/>
              </w:rPr>
            </w:pPr>
            <w:r w:rsidRPr="001E3C8E">
              <w:rPr>
                <w:sz w:val="17"/>
                <w:szCs w:val="17"/>
                <w:lang w:val="es-419"/>
              </w:rPr>
              <w:t>Identificación de la incidencia relativa a la situación (código y fecha de la incidencia relativa a la situación; o identificador único)</w:t>
            </w:r>
          </w:p>
          <w:p w14:paraId="18A7E655" w14:textId="77777777" w:rsidR="00CD4ADD" w:rsidRPr="001E3C8E" w:rsidRDefault="00CD4ADD" w:rsidP="00CD4ADD">
            <w:pPr>
              <w:pStyle w:val="TableParagraph"/>
              <w:spacing w:before="6"/>
              <w:rPr>
                <w:sz w:val="17"/>
                <w:szCs w:val="17"/>
                <w:lang w:val="es-419"/>
              </w:rPr>
            </w:pPr>
          </w:p>
          <w:p w14:paraId="7C3C16EE" w14:textId="77777777" w:rsidR="00CD4ADD" w:rsidRPr="001E3C8E" w:rsidRDefault="00CD4ADD" w:rsidP="00854DE3">
            <w:pPr>
              <w:pStyle w:val="TableParagraph"/>
              <w:numPr>
                <w:ilvl w:val="0"/>
                <w:numId w:val="45"/>
              </w:numPr>
              <w:tabs>
                <w:tab w:val="left" w:pos="565"/>
                <w:tab w:val="left" w:pos="566"/>
              </w:tabs>
              <w:ind w:left="565" w:right="691" w:hanging="425"/>
              <w:rPr>
                <w:sz w:val="17"/>
                <w:szCs w:val="17"/>
                <w:lang w:val="es-419"/>
              </w:rPr>
            </w:pPr>
            <w:r w:rsidRPr="001E3C8E">
              <w:rPr>
                <w:sz w:val="17"/>
                <w:szCs w:val="17"/>
                <w:lang w:val="es-419"/>
              </w:rPr>
              <w:t>Contenido erróneo previamente</w:t>
            </w:r>
            <w:r w:rsidRPr="001E3C8E">
              <w:rPr>
                <w:spacing w:val="-14"/>
                <w:sz w:val="17"/>
                <w:szCs w:val="17"/>
                <w:lang w:val="es-419"/>
              </w:rPr>
              <w:t xml:space="preserve"> </w:t>
            </w:r>
            <w:r w:rsidRPr="001E3C8E">
              <w:rPr>
                <w:sz w:val="17"/>
                <w:szCs w:val="17"/>
                <w:lang w:val="es-419"/>
              </w:rPr>
              <w:t>publicado</w:t>
            </w:r>
          </w:p>
          <w:p w14:paraId="28489050" w14:textId="77777777" w:rsidR="00CD4ADD" w:rsidRPr="001E3C8E" w:rsidRDefault="00CD4ADD" w:rsidP="00CD4ADD">
            <w:pPr>
              <w:pStyle w:val="TableParagraph"/>
              <w:spacing w:before="6"/>
              <w:rPr>
                <w:sz w:val="17"/>
                <w:szCs w:val="17"/>
                <w:lang w:val="es-419"/>
              </w:rPr>
            </w:pPr>
          </w:p>
          <w:p w14:paraId="02D51D9D" w14:textId="77777777" w:rsidR="00CD4ADD" w:rsidRPr="001E3C8E" w:rsidRDefault="00CD4ADD" w:rsidP="00854DE3">
            <w:pPr>
              <w:pStyle w:val="TableParagraph"/>
              <w:numPr>
                <w:ilvl w:val="0"/>
                <w:numId w:val="45"/>
              </w:numPr>
              <w:tabs>
                <w:tab w:val="left" w:pos="565"/>
                <w:tab w:val="left" w:pos="566"/>
              </w:tabs>
              <w:ind w:left="565" w:hanging="426"/>
              <w:rPr>
                <w:sz w:val="17"/>
                <w:szCs w:val="17"/>
                <w:lang w:val="es-419"/>
              </w:rPr>
            </w:pPr>
            <w:r w:rsidRPr="001E3C8E">
              <w:rPr>
                <w:sz w:val="17"/>
                <w:szCs w:val="17"/>
                <w:lang w:val="es-419"/>
              </w:rPr>
              <w:t>Contenido nuevo</w:t>
            </w:r>
            <w:r w:rsidRPr="001E3C8E">
              <w:rPr>
                <w:spacing w:val="-16"/>
                <w:sz w:val="17"/>
                <w:szCs w:val="17"/>
                <w:lang w:val="es-419"/>
              </w:rPr>
              <w:t xml:space="preserve"> </w:t>
            </w:r>
            <w:r w:rsidRPr="001E3C8E">
              <w:rPr>
                <w:sz w:val="17"/>
                <w:szCs w:val="17"/>
                <w:lang w:val="es-419"/>
              </w:rPr>
              <w:t>corregido</w:t>
            </w:r>
          </w:p>
        </w:tc>
      </w:tr>
    </w:tbl>
    <w:p w14:paraId="11183C37" w14:textId="77777777" w:rsidR="00A519E2" w:rsidRPr="001E3C8E" w:rsidRDefault="00A519E2" w:rsidP="00A519E2">
      <w:pPr>
        <w:pStyle w:val="BodyText"/>
        <w:spacing w:line="20" w:lineRule="exact"/>
        <w:ind w:left="362"/>
        <w:rPr>
          <w:szCs w:val="17"/>
          <w:lang w:val="es-419"/>
        </w:rPr>
      </w:pPr>
    </w:p>
    <w:p w14:paraId="69CAC459" w14:textId="77777777" w:rsidR="00A519E2" w:rsidRPr="001E3C8E" w:rsidRDefault="00A519E2" w:rsidP="00A519E2">
      <w:pPr>
        <w:pStyle w:val="BodyText"/>
        <w:spacing w:before="7"/>
        <w:rPr>
          <w:szCs w:val="17"/>
          <w:lang w:val="es-419"/>
        </w:rPr>
      </w:pPr>
    </w:p>
    <w:p w14:paraId="22DB7748" w14:textId="77777777" w:rsidR="00A519E2" w:rsidRPr="001E3C8E" w:rsidRDefault="00A519E2" w:rsidP="00A519E2">
      <w:pPr>
        <w:pStyle w:val="BodyText"/>
        <w:spacing w:before="6"/>
        <w:rPr>
          <w:szCs w:val="17"/>
          <w:lang w:val="es-419"/>
        </w:rPr>
      </w:pPr>
    </w:p>
    <w:p w14:paraId="0A19C07D" w14:textId="77777777" w:rsidR="00A519E2" w:rsidRPr="001E3C8E" w:rsidRDefault="00A519E2" w:rsidP="00A519E2">
      <w:pPr>
        <w:pStyle w:val="BodyText"/>
        <w:spacing w:before="6"/>
        <w:rPr>
          <w:szCs w:val="17"/>
          <w:lang w:val="es-419"/>
        </w:rPr>
      </w:pPr>
    </w:p>
    <w:p w14:paraId="18FA279F" w14:textId="17D5CBAF" w:rsidR="00A519E2" w:rsidRPr="00586EAA" w:rsidRDefault="00A519E2" w:rsidP="00A519E2">
      <w:pPr>
        <w:pStyle w:val="BodyText"/>
        <w:spacing w:before="95"/>
        <w:ind w:left="5929"/>
        <w:rPr>
          <w:szCs w:val="17"/>
          <w:lang w:val="es-419"/>
        </w:rPr>
      </w:pPr>
      <w:r w:rsidRPr="001E3C8E">
        <w:rPr>
          <w:szCs w:val="17"/>
          <w:lang w:val="es-419"/>
        </w:rPr>
        <w:t>[Sigue el Anexo III]</w:t>
      </w:r>
    </w:p>
    <w:p w14:paraId="4FA81F79" w14:textId="270BB9F2" w:rsidR="00215EEF" w:rsidRPr="001E3C8E" w:rsidRDefault="00955B66" w:rsidP="005114F8">
      <w:pPr>
        <w:pStyle w:val="Endofdocument"/>
        <w:spacing w:before="600"/>
        <w:rPr>
          <w:rFonts w:cstheme="minorHAnsi"/>
          <w:lang w:val="es-419"/>
        </w:rPr>
      </w:pPr>
      <w:r w:rsidRPr="001E3C8E">
        <w:rPr>
          <w:rFonts w:cstheme="minorHAnsi"/>
          <w:lang w:val="es-419"/>
        </w:rPr>
        <w:t>[Fin del Anexo y del documento]</w:t>
      </w:r>
    </w:p>
    <w:sectPr w:rsidR="00215EEF" w:rsidRPr="001E3C8E" w:rsidSect="005114F8">
      <w:headerReference w:type="even" r:id="rId8"/>
      <w:headerReference w:type="default" r:id="rId9"/>
      <w:footerReference w:type="default" r:id="rId10"/>
      <w:headerReference w:type="first" r:id="rId11"/>
      <w:pgSz w:w="11907" w:h="16840" w:code="9"/>
      <w:pgMar w:top="562" w:right="1138" w:bottom="1411" w:left="1411" w:header="510" w:footer="1021"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9713603" w16cid:durableId="1D2E1F10"/>
  <w16cid:commentId w16cid:paraId="73B20EC3" w16cid:durableId="1D2E202A"/>
  <w16cid:commentId w16cid:paraId="3E411AA8" w16cid:durableId="1D0E428D"/>
  <w16cid:commentId w16cid:paraId="25A33EBF" w16cid:durableId="1D0E533A"/>
  <w16cid:commentId w16cid:paraId="21CAE86A" w16cid:durableId="1D0E53AD"/>
  <w16cid:commentId w16cid:paraId="13740655" w16cid:durableId="1D0E5415"/>
  <w16cid:commentId w16cid:paraId="6890C22F" w16cid:durableId="1D0E543F"/>
  <w16cid:commentId w16cid:paraId="320323BD" w16cid:durableId="1D0E5459"/>
  <w16cid:commentId w16cid:paraId="0CE0F4E5" w16cid:durableId="1D2E19B1"/>
  <w16cid:commentId w16cid:paraId="195408D2" w16cid:durableId="1D0E554D"/>
  <w16cid:commentId w16cid:paraId="33440CDD" w16cid:durableId="1D0E5813"/>
  <w16cid:commentId w16cid:paraId="38CE46EF" w16cid:durableId="1D0E5A10"/>
  <w16cid:commentId w16cid:paraId="3B5055BB" w16cid:durableId="1D0E5A21"/>
  <w16cid:commentId w16cid:paraId="76A61C46" w16cid:durableId="1D0E5A3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0AFFDC" w14:textId="77777777" w:rsidR="00E06A06" w:rsidRDefault="00E06A06">
      <w:r>
        <w:separator/>
      </w:r>
    </w:p>
  </w:endnote>
  <w:endnote w:type="continuationSeparator" w:id="0">
    <w:p w14:paraId="0316ACE8" w14:textId="77777777" w:rsidR="00E06A06" w:rsidRDefault="00E06A06" w:rsidP="00A326CA">
      <w:r>
        <w:separator/>
      </w:r>
    </w:p>
    <w:p w14:paraId="17F3FCAD" w14:textId="77777777" w:rsidR="00E06A06" w:rsidRPr="00A326CA" w:rsidRDefault="00E06A06" w:rsidP="00A326CA">
      <w:r>
        <w:t>[Endnote continued from previous page]</w:t>
      </w:r>
    </w:p>
  </w:endnote>
  <w:endnote w:type="continuationNotice" w:id="1">
    <w:p w14:paraId="29CE7A30" w14:textId="77777777" w:rsidR="00E06A06" w:rsidRPr="00A326CA" w:rsidRDefault="00E06A06" w:rsidP="00A326CA">
      <w:pPr>
        <w:spacing w:before="60"/>
        <w:jc w:val="right"/>
        <w:rPr>
          <w:szCs w:val="17"/>
        </w:rPr>
      </w:pPr>
      <w:r w:rsidRPr="000C7343">
        <w:rPr>
          <w:szCs w:val="17"/>
        </w:rPr>
        <w:t>[Endnot</w:t>
      </w:r>
      <w:r>
        <w:rPr>
          <w:szCs w:val="17"/>
        </w:rPr>
        <w: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67BE1E" w14:textId="77777777" w:rsidR="007850B8" w:rsidRPr="0045467E" w:rsidRDefault="007850B8" w:rsidP="00783025">
    <w:pPr>
      <w:pStyle w:val="Header"/>
      <w:jc w:val="right"/>
      <w:rPr>
        <w:szCs w:val="17"/>
      </w:rPr>
    </w:pPr>
  </w:p>
  <w:p w14:paraId="44F56615" w14:textId="63F0D91B" w:rsidR="007850B8" w:rsidRPr="00215EEF" w:rsidRDefault="007850B8" w:rsidP="00215EE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DE0303" w14:textId="77777777" w:rsidR="00E06A06" w:rsidRDefault="00E06A06">
      <w:r>
        <w:separator/>
      </w:r>
    </w:p>
  </w:footnote>
  <w:footnote w:type="continuationSeparator" w:id="0">
    <w:p w14:paraId="31BB16D4" w14:textId="77777777" w:rsidR="00E06A06" w:rsidRDefault="00E06A06" w:rsidP="00A326CA">
      <w:r>
        <w:separator/>
      </w:r>
    </w:p>
    <w:p w14:paraId="71678EEA" w14:textId="77777777" w:rsidR="00E06A06" w:rsidRPr="00A326CA" w:rsidRDefault="00E06A06" w:rsidP="00A326CA">
      <w:pPr>
        <w:spacing w:after="60"/>
        <w:rPr>
          <w:szCs w:val="17"/>
        </w:rPr>
      </w:pPr>
      <w:r w:rsidRPr="00ED77FB">
        <w:rPr>
          <w:szCs w:val="17"/>
        </w:rPr>
        <w:t>[Footnot</w:t>
      </w:r>
      <w:r>
        <w:rPr>
          <w:szCs w:val="17"/>
        </w:rPr>
        <w:t>e continued from previous page]</w:t>
      </w:r>
    </w:p>
  </w:footnote>
  <w:footnote w:type="continuationNotice" w:id="1">
    <w:p w14:paraId="0E38742A" w14:textId="77777777" w:rsidR="00E06A06" w:rsidRPr="00A326CA" w:rsidRDefault="00E06A06" w:rsidP="00A326CA">
      <w:pPr>
        <w:spacing w:before="60"/>
        <w:jc w:val="right"/>
        <w:rPr>
          <w:szCs w:val="17"/>
        </w:rPr>
      </w:pPr>
      <w:r w:rsidRPr="000C7343">
        <w:rPr>
          <w:szCs w:val="17"/>
        </w:rPr>
        <w:t>[F</w:t>
      </w:r>
      <w:r>
        <w:rPr>
          <w:szCs w:val="17"/>
        </w:rPr>
        <w:t>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15B51A" w14:textId="77777777" w:rsidR="005114F8" w:rsidRPr="001E3C8E" w:rsidRDefault="005114F8" w:rsidP="005114F8">
    <w:pPr>
      <w:pStyle w:val="Header"/>
      <w:jc w:val="right"/>
      <w:rPr>
        <w:ins w:id="2" w:author="BOU LLORET Amparo" w:date="2022-09-26T10:53:00Z"/>
        <w:sz w:val="22"/>
        <w:lang w:val="es-ES"/>
      </w:rPr>
    </w:pPr>
    <w:ins w:id="3" w:author="BOU LLORET Amparo" w:date="2022-09-26T10:53:00Z">
      <w:r w:rsidRPr="001E3C8E">
        <w:rPr>
          <w:sz w:val="22"/>
          <w:lang w:val="es-ES"/>
        </w:rPr>
        <w:t>CWS/10/11</w:t>
      </w:r>
    </w:ins>
  </w:p>
  <w:p w14:paraId="37D14EAF" w14:textId="0FD6A859" w:rsidR="005114F8" w:rsidRPr="001E3C8E" w:rsidRDefault="005114F8" w:rsidP="001E3C8E">
    <w:pPr>
      <w:pStyle w:val="Header"/>
      <w:jc w:val="right"/>
      <w:rPr>
        <w:ins w:id="4" w:author="BOU LLORET Amparo" w:date="2022-09-26T10:53:00Z"/>
        <w:sz w:val="22"/>
        <w:lang w:val="es-ES"/>
      </w:rPr>
    </w:pPr>
    <w:ins w:id="5" w:author="BOU LLORET Amparo" w:date="2022-09-26T10:53:00Z">
      <w:r w:rsidRPr="001E3C8E">
        <w:rPr>
          <w:sz w:val="22"/>
          <w:lang w:val="es-ES"/>
        </w:rPr>
        <w:t xml:space="preserve">Anexo, página </w:t>
      </w:r>
      <w:r w:rsidRPr="001E3C8E">
        <w:rPr>
          <w:sz w:val="22"/>
          <w:lang w:val="es-ES"/>
        </w:rPr>
        <w:fldChar w:fldCharType="begin"/>
      </w:r>
      <w:r w:rsidRPr="001E3C8E">
        <w:rPr>
          <w:sz w:val="22"/>
          <w:lang w:val="es-ES"/>
        </w:rPr>
        <w:instrText xml:space="preserve"> PAGE  \* MERGEFORMAT </w:instrText>
      </w:r>
      <w:r w:rsidRPr="001E3C8E">
        <w:rPr>
          <w:sz w:val="22"/>
          <w:lang w:val="es-ES"/>
        </w:rPr>
        <w:fldChar w:fldCharType="separate"/>
      </w:r>
    </w:ins>
    <w:r>
      <w:rPr>
        <w:noProof/>
        <w:sz w:val="22"/>
        <w:lang w:val="es-ES"/>
      </w:rPr>
      <w:t>10</w:t>
    </w:r>
    <w:ins w:id="6" w:author="BOU LLORET Amparo" w:date="2022-09-26T10:53:00Z">
      <w:r w:rsidRPr="001E3C8E">
        <w:rPr>
          <w:sz w:val="22"/>
          <w:lang w:val="es-ES"/>
        </w:rPr>
        <w:fldChar w:fldCharType="end"/>
      </w:r>
    </w:ins>
  </w:p>
  <w:p w14:paraId="7F51FA41" w14:textId="4D8E0B58" w:rsidR="0061278A" w:rsidRPr="001E3C8E" w:rsidRDefault="0061278A">
    <w:pPr>
      <w:pStyle w:val="Header"/>
      <w:jc w:val="right"/>
      <w:rPr>
        <w:lang w:val="es-ES"/>
      </w:rPr>
      <w:pPrChange w:id="7" w:author="BOU LLORET Amparo" w:date="2022-09-26T10:54:00Z">
        <w:pPr>
          <w:pStyle w:val="Header"/>
        </w:pPr>
      </w:pPrChang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4831A5" w14:textId="77777777" w:rsidR="005114F8" w:rsidRPr="005114F8" w:rsidRDefault="005114F8" w:rsidP="005114F8">
    <w:pPr>
      <w:tabs>
        <w:tab w:val="center" w:pos="4536"/>
        <w:tab w:val="right" w:pos="9072"/>
      </w:tabs>
      <w:jc w:val="right"/>
      <w:rPr>
        <w:sz w:val="22"/>
        <w:szCs w:val="22"/>
        <w:lang w:val="es-ES"/>
      </w:rPr>
    </w:pPr>
    <w:r w:rsidRPr="005114F8">
      <w:rPr>
        <w:sz w:val="22"/>
        <w:szCs w:val="22"/>
        <w:lang w:val="es-ES"/>
      </w:rPr>
      <w:t>CWS/10/11</w:t>
    </w:r>
  </w:p>
  <w:p w14:paraId="59A55730" w14:textId="7C02BB36" w:rsidR="005114F8" w:rsidRPr="005114F8" w:rsidRDefault="005114F8" w:rsidP="005114F8">
    <w:pPr>
      <w:tabs>
        <w:tab w:val="center" w:pos="4536"/>
        <w:tab w:val="right" w:pos="9072"/>
      </w:tabs>
      <w:jc w:val="right"/>
      <w:rPr>
        <w:sz w:val="22"/>
        <w:szCs w:val="22"/>
        <w:lang w:val="es-ES"/>
      </w:rPr>
    </w:pPr>
    <w:r w:rsidRPr="005114F8">
      <w:rPr>
        <w:sz w:val="22"/>
        <w:szCs w:val="22"/>
        <w:lang w:val="es-ES"/>
      </w:rPr>
      <w:t xml:space="preserve">Anexo, página </w:t>
    </w:r>
    <w:r w:rsidRPr="005114F8">
      <w:rPr>
        <w:sz w:val="22"/>
        <w:szCs w:val="22"/>
        <w:lang w:val="es-ES"/>
      </w:rPr>
      <w:fldChar w:fldCharType="begin"/>
    </w:r>
    <w:r w:rsidRPr="005114F8">
      <w:rPr>
        <w:sz w:val="22"/>
        <w:szCs w:val="22"/>
        <w:lang w:val="es-ES"/>
      </w:rPr>
      <w:instrText xml:space="preserve"> PAGE  \* MERGEFORMAT </w:instrText>
    </w:r>
    <w:r w:rsidRPr="005114F8">
      <w:rPr>
        <w:sz w:val="22"/>
        <w:szCs w:val="22"/>
        <w:lang w:val="es-ES"/>
      </w:rPr>
      <w:fldChar w:fldCharType="separate"/>
    </w:r>
    <w:r w:rsidR="00AB1D35">
      <w:rPr>
        <w:noProof/>
        <w:sz w:val="22"/>
        <w:szCs w:val="22"/>
        <w:lang w:val="es-ES"/>
      </w:rPr>
      <w:t>9</w:t>
    </w:r>
    <w:r w:rsidRPr="005114F8">
      <w:rPr>
        <w:sz w:val="22"/>
        <w:szCs w:val="22"/>
        <w:lang w:val="es-ES"/>
      </w:rPr>
      <w:fldChar w:fldCharType="end"/>
    </w:r>
  </w:p>
  <w:p w14:paraId="55EB88BA" w14:textId="77777777" w:rsidR="007850B8" w:rsidRPr="005114F8" w:rsidRDefault="007850B8" w:rsidP="001E3C8E">
    <w:pPr>
      <w:pStyle w:val="Header"/>
      <w:jc w:val="right"/>
      <w:rPr>
        <w:sz w:val="22"/>
        <w:szCs w:val="22"/>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93A42" w14:textId="77777777" w:rsidR="005114F8" w:rsidRPr="00215EEF" w:rsidRDefault="005114F8" w:rsidP="005114F8">
    <w:pPr>
      <w:pStyle w:val="Header"/>
      <w:jc w:val="right"/>
      <w:rPr>
        <w:sz w:val="22"/>
      </w:rPr>
    </w:pPr>
    <w:r w:rsidRPr="00215EEF">
      <w:rPr>
        <w:sz w:val="22"/>
      </w:rPr>
      <w:t>CWS/10/11</w:t>
    </w:r>
  </w:p>
  <w:p w14:paraId="381CD91C" w14:textId="5C20BC20" w:rsidR="005114F8" w:rsidRPr="00215EEF" w:rsidRDefault="005114F8" w:rsidP="005114F8">
    <w:pPr>
      <w:pStyle w:val="Header"/>
      <w:jc w:val="right"/>
      <w:rPr>
        <w:sz w:val="22"/>
      </w:rPr>
    </w:pPr>
    <w:r w:rsidRPr="00215EEF">
      <w:rPr>
        <w:sz w:val="22"/>
      </w:rPr>
      <w:t>ANEX</w:t>
    </w:r>
    <w:r>
      <w:rPr>
        <w:sz w:val="22"/>
      </w:rPr>
      <w:t>O</w:t>
    </w:r>
  </w:p>
  <w:p w14:paraId="7E7CEE6B" w14:textId="77777777" w:rsidR="00CD4ADD" w:rsidRPr="005114F8" w:rsidRDefault="00CD4ADD" w:rsidP="005114F8">
    <w:pPr>
      <w:pStyle w:val="Header"/>
      <w:jc w:val="right"/>
      <w:rPr>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607"/>
        </w:tabs>
        <w:ind w:left="40" w:firstLine="0"/>
      </w:pPr>
      <w:rPr>
        <w:rFonts w:hint="default"/>
      </w:rPr>
    </w:lvl>
    <w:lvl w:ilvl="1">
      <w:start w:val="1"/>
      <w:numFmt w:val="lowerLetter"/>
      <w:lvlText w:val="(%2)"/>
      <w:lvlJc w:val="left"/>
      <w:pPr>
        <w:tabs>
          <w:tab w:val="num" w:pos="1174"/>
        </w:tabs>
        <w:ind w:left="607" w:firstLine="0"/>
      </w:pPr>
      <w:rPr>
        <w:rFonts w:hint="default"/>
      </w:rPr>
    </w:lvl>
    <w:lvl w:ilvl="2">
      <w:start w:val="1"/>
      <w:numFmt w:val="lowerRoman"/>
      <w:lvlText w:val="(%3)"/>
      <w:lvlJc w:val="left"/>
      <w:pPr>
        <w:tabs>
          <w:tab w:val="num" w:pos="1741"/>
        </w:tabs>
        <w:ind w:left="1174" w:firstLine="0"/>
      </w:pPr>
      <w:rPr>
        <w:rFonts w:hint="default"/>
      </w:rPr>
    </w:lvl>
    <w:lvl w:ilvl="3">
      <w:start w:val="1"/>
      <w:numFmt w:val="bullet"/>
      <w:lvlText w:val=""/>
      <w:lvlJc w:val="left"/>
      <w:pPr>
        <w:tabs>
          <w:tab w:val="num" w:pos="2308"/>
        </w:tabs>
        <w:ind w:left="1741" w:firstLine="0"/>
      </w:pPr>
      <w:rPr>
        <w:rFonts w:hint="default"/>
      </w:rPr>
    </w:lvl>
    <w:lvl w:ilvl="4">
      <w:start w:val="1"/>
      <w:numFmt w:val="bullet"/>
      <w:lvlText w:val=""/>
      <w:lvlJc w:val="left"/>
      <w:pPr>
        <w:tabs>
          <w:tab w:val="num" w:pos="2875"/>
        </w:tabs>
        <w:ind w:left="2308" w:firstLine="0"/>
      </w:pPr>
      <w:rPr>
        <w:rFonts w:hint="default"/>
      </w:rPr>
    </w:lvl>
    <w:lvl w:ilvl="5">
      <w:start w:val="1"/>
      <w:numFmt w:val="bullet"/>
      <w:lvlText w:val=""/>
      <w:lvlJc w:val="left"/>
      <w:pPr>
        <w:tabs>
          <w:tab w:val="num" w:pos="3442"/>
        </w:tabs>
        <w:ind w:left="2875" w:firstLine="0"/>
      </w:pPr>
      <w:rPr>
        <w:rFonts w:hint="default"/>
      </w:rPr>
    </w:lvl>
    <w:lvl w:ilvl="6">
      <w:start w:val="1"/>
      <w:numFmt w:val="bullet"/>
      <w:lvlText w:val=""/>
      <w:lvlJc w:val="left"/>
      <w:pPr>
        <w:tabs>
          <w:tab w:val="num" w:pos="4009"/>
        </w:tabs>
        <w:ind w:left="3442" w:firstLine="0"/>
      </w:pPr>
      <w:rPr>
        <w:rFonts w:hint="default"/>
      </w:rPr>
    </w:lvl>
    <w:lvl w:ilvl="7">
      <w:start w:val="1"/>
      <w:numFmt w:val="bullet"/>
      <w:lvlText w:val=""/>
      <w:lvlJc w:val="left"/>
      <w:pPr>
        <w:tabs>
          <w:tab w:val="num" w:pos="4575"/>
        </w:tabs>
        <w:ind w:left="4009" w:firstLine="0"/>
      </w:pPr>
      <w:rPr>
        <w:rFonts w:hint="default"/>
      </w:rPr>
    </w:lvl>
    <w:lvl w:ilvl="8">
      <w:start w:val="1"/>
      <w:numFmt w:val="bullet"/>
      <w:lvlText w:val=""/>
      <w:lvlJc w:val="left"/>
      <w:pPr>
        <w:tabs>
          <w:tab w:val="num" w:pos="5142"/>
        </w:tabs>
        <w:ind w:left="4575" w:firstLine="0"/>
      </w:pPr>
      <w:rPr>
        <w:rFonts w:hint="default"/>
      </w:rPr>
    </w:lvl>
  </w:abstractNum>
  <w:abstractNum w:abstractNumId="1" w15:restartNumberingAfterBreak="0">
    <w:nsid w:val="081B1186"/>
    <w:multiLevelType w:val="hybridMultilevel"/>
    <w:tmpl w:val="6B2877AE"/>
    <w:lvl w:ilvl="0" w:tplc="DECCC314">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573C0D8A">
      <w:numFmt w:val="bullet"/>
      <w:lvlText w:val="•"/>
      <w:lvlJc w:val="left"/>
      <w:pPr>
        <w:ind w:left="800" w:hanging="425"/>
      </w:pPr>
      <w:rPr>
        <w:rFonts w:hint="default"/>
        <w:lang w:val="en-US" w:eastAsia="en-US" w:bidi="en-US"/>
      </w:rPr>
    </w:lvl>
    <w:lvl w:ilvl="2" w:tplc="C2DE36CA">
      <w:numFmt w:val="bullet"/>
      <w:lvlText w:val="•"/>
      <w:lvlJc w:val="left"/>
      <w:pPr>
        <w:ind w:left="1041" w:hanging="425"/>
      </w:pPr>
      <w:rPr>
        <w:rFonts w:hint="default"/>
        <w:lang w:val="en-US" w:eastAsia="en-US" w:bidi="en-US"/>
      </w:rPr>
    </w:lvl>
    <w:lvl w:ilvl="3" w:tplc="2D44CF7C">
      <w:numFmt w:val="bullet"/>
      <w:lvlText w:val="•"/>
      <w:lvlJc w:val="left"/>
      <w:pPr>
        <w:ind w:left="1282" w:hanging="425"/>
      </w:pPr>
      <w:rPr>
        <w:rFonts w:hint="default"/>
        <w:lang w:val="en-US" w:eastAsia="en-US" w:bidi="en-US"/>
      </w:rPr>
    </w:lvl>
    <w:lvl w:ilvl="4" w:tplc="4DEEF5FA">
      <w:numFmt w:val="bullet"/>
      <w:lvlText w:val="•"/>
      <w:lvlJc w:val="left"/>
      <w:pPr>
        <w:ind w:left="1522" w:hanging="425"/>
      </w:pPr>
      <w:rPr>
        <w:rFonts w:hint="default"/>
        <w:lang w:val="en-US" w:eastAsia="en-US" w:bidi="en-US"/>
      </w:rPr>
    </w:lvl>
    <w:lvl w:ilvl="5" w:tplc="3C92FCC0">
      <w:numFmt w:val="bullet"/>
      <w:lvlText w:val="•"/>
      <w:lvlJc w:val="left"/>
      <w:pPr>
        <w:ind w:left="1763" w:hanging="425"/>
      </w:pPr>
      <w:rPr>
        <w:rFonts w:hint="default"/>
        <w:lang w:val="en-US" w:eastAsia="en-US" w:bidi="en-US"/>
      </w:rPr>
    </w:lvl>
    <w:lvl w:ilvl="6" w:tplc="01B82A74">
      <w:numFmt w:val="bullet"/>
      <w:lvlText w:val="•"/>
      <w:lvlJc w:val="left"/>
      <w:pPr>
        <w:ind w:left="2004" w:hanging="425"/>
      </w:pPr>
      <w:rPr>
        <w:rFonts w:hint="default"/>
        <w:lang w:val="en-US" w:eastAsia="en-US" w:bidi="en-US"/>
      </w:rPr>
    </w:lvl>
    <w:lvl w:ilvl="7" w:tplc="F404F0E0">
      <w:numFmt w:val="bullet"/>
      <w:lvlText w:val="•"/>
      <w:lvlJc w:val="left"/>
      <w:pPr>
        <w:ind w:left="2244" w:hanging="425"/>
      </w:pPr>
      <w:rPr>
        <w:rFonts w:hint="default"/>
        <w:lang w:val="en-US" w:eastAsia="en-US" w:bidi="en-US"/>
      </w:rPr>
    </w:lvl>
    <w:lvl w:ilvl="8" w:tplc="899E045C">
      <w:numFmt w:val="bullet"/>
      <w:lvlText w:val="•"/>
      <w:lvlJc w:val="left"/>
      <w:pPr>
        <w:ind w:left="2485" w:hanging="425"/>
      </w:pPr>
      <w:rPr>
        <w:rFonts w:hint="default"/>
        <w:lang w:val="en-US" w:eastAsia="en-US" w:bidi="en-US"/>
      </w:rPr>
    </w:lvl>
  </w:abstractNum>
  <w:abstractNum w:abstractNumId="2" w15:restartNumberingAfterBreak="0">
    <w:nsid w:val="1181242B"/>
    <w:multiLevelType w:val="hybridMultilevel"/>
    <w:tmpl w:val="9F44992A"/>
    <w:lvl w:ilvl="0" w:tplc="84FC207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BBAE7CC4">
      <w:numFmt w:val="bullet"/>
      <w:lvlText w:val="•"/>
      <w:lvlJc w:val="left"/>
      <w:pPr>
        <w:ind w:left="800" w:hanging="425"/>
      </w:pPr>
      <w:rPr>
        <w:rFonts w:hint="default"/>
        <w:lang w:val="en-US" w:eastAsia="en-US" w:bidi="en-US"/>
      </w:rPr>
    </w:lvl>
    <w:lvl w:ilvl="2" w:tplc="F5161752">
      <w:numFmt w:val="bullet"/>
      <w:lvlText w:val="•"/>
      <w:lvlJc w:val="left"/>
      <w:pPr>
        <w:ind w:left="1041" w:hanging="425"/>
      </w:pPr>
      <w:rPr>
        <w:rFonts w:hint="default"/>
        <w:lang w:val="en-US" w:eastAsia="en-US" w:bidi="en-US"/>
      </w:rPr>
    </w:lvl>
    <w:lvl w:ilvl="3" w:tplc="EA960528">
      <w:numFmt w:val="bullet"/>
      <w:lvlText w:val="•"/>
      <w:lvlJc w:val="left"/>
      <w:pPr>
        <w:ind w:left="1282" w:hanging="425"/>
      </w:pPr>
      <w:rPr>
        <w:rFonts w:hint="default"/>
        <w:lang w:val="en-US" w:eastAsia="en-US" w:bidi="en-US"/>
      </w:rPr>
    </w:lvl>
    <w:lvl w:ilvl="4" w:tplc="175A35CA">
      <w:numFmt w:val="bullet"/>
      <w:lvlText w:val="•"/>
      <w:lvlJc w:val="left"/>
      <w:pPr>
        <w:ind w:left="1522" w:hanging="425"/>
      </w:pPr>
      <w:rPr>
        <w:rFonts w:hint="default"/>
        <w:lang w:val="en-US" w:eastAsia="en-US" w:bidi="en-US"/>
      </w:rPr>
    </w:lvl>
    <w:lvl w:ilvl="5" w:tplc="EECA5734">
      <w:numFmt w:val="bullet"/>
      <w:lvlText w:val="•"/>
      <w:lvlJc w:val="left"/>
      <w:pPr>
        <w:ind w:left="1763" w:hanging="425"/>
      </w:pPr>
      <w:rPr>
        <w:rFonts w:hint="default"/>
        <w:lang w:val="en-US" w:eastAsia="en-US" w:bidi="en-US"/>
      </w:rPr>
    </w:lvl>
    <w:lvl w:ilvl="6" w:tplc="F4B42790">
      <w:numFmt w:val="bullet"/>
      <w:lvlText w:val="•"/>
      <w:lvlJc w:val="left"/>
      <w:pPr>
        <w:ind w:left="2004" w:hanging="425"/>
      </w:pPr>
      <w:rPr>
        <w:rFonts w:hint="default"/>
        <w:lang w:val="en-US" w:eastAsia="en-US" w:bidi="en-US"/>
      </w:rPr>
    </w:lvl>
    <w:lvl w:ilvl="7" w:tplc="0C08EEB0">
      <w:numFmt w:val="bullet"/>
      <w:lvlText w:val="•"/>
      <w:lvlJc w:val="left"/>
      <w:pPr>
        <w:ind w:left="2244" w:hanging="425"/>
      </w:pPr>
      <w:rPr>
        <w:rFonts w:hint="default"/>
        <w:lang w:val="en-US" w:eastAsia="en-US" w:bidi="en-US"/>
      </w:rPr>
    </w:lvl>
    <w:lvl w:ilvl="8" w:tplc="9F3C2FCA">
      <w:numFmt w:val="bullet"/>
      <w:lvlText w:val="•"/>
      <w:lvlJc w:val="left"/>
      <w:pPr>
        <w:ind w:left="2485" w:hanging="425"/>
      </w:pPr>
      <w:rPr>
        <w:rFonts w:hint="default"/>
        <w:lang w:val="en-US" w:eastAsia="en-US" w:bidi="en-US"/>
      </w:rPr>
    </w:lvl>
  </w:abstractNum>
  <w:abstractNum w:abstractNumId="3" w15:restartNumberingAfterBreak="0">
    <w:nsid w:val="1A4922E1"/>
    <w:multiLevelType w:val="hybridMultilevel"/>
    <w:tmpl w:val="A8183F8E"/>
    <w:lvl w:ilvl="0" w:tplc="B748D8F8">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4740D5C6">
      <w:numFmt w:val="bullet"/>
      <w:lvlText w:val="•"/>
      <w:lvlJc w:val="left"/>
      <w:pPr>
        <w:ind w:left="800" w:hanging="425"/>
      </w:pPr>
      <w:rPr>
        <w:rFonts w:hint="default"/>
        <w:lang w:val="en-US" w:eastAsia="en-US" w:bidi="en-US"/>
      </w:rPr>
    </w:lvl>
    <w:lvl w:ilvl="2" w:tplc="CFAA3CEC">
      <w:numFmt w:val="bullet"/>
      <w:lvlText w:val="•"/>
      <w:lvlJc w:val="left"/>
      <w:pPr>
        <w:ind w:left="1041" w:hanging="425"/>
      </w:pPr>
      <w:rPr>
        <w:rFonts w:hint="default"/>
        <w:lang w:val="en-US" w:eastAsia="en-US" w:bidi="en-US"/>
      </w:rPr>
    </w:lvl>
    <w:lvl w:ilvl="3" w:tplc="B1F81F98">
      <w:numFmt w:val="bullet"/>
      <w:lvlText w:val="•"/>
      <w:lvlJc w:val="left"/>
      <w:pPr>
        <w:ind w:left="1282" w:hanging="425"/>
      </w:pPr>
      <w:rPr>
        <w:rFonts w:hint="default"/>
        <w:lang w:val="en-US" w:eastAsia="en-US" w:bidi="en-US"/>
      </w:rPr>
    </w:lvl>
    <w:lvl w:ilvl="4" w:tplc="55761D42">
      <w:numFmt w:val="bullet"/>
      <w:lvlText w:val="•"/>
      <w:lvlJc w:val="left"/>
      <w:pPr>
        <w:ind w:left="1522" w:hanging="425"/>
      </w:pPr>
      <w:rPr>
        <w:rFonts w:hint="default"/>
        <w:lang w:val="en-US" w:eastAsia="en-US" w:bidi="en-US"/>
      </w:rPr>
    </w:lvl>
    <w:lvl w:ilvl="5" w:tplc="C7F6E3C0">
      <w:numFmt w:val="bullet"/>
      <w:lvlText w:val="•"/>
      <w:lvlJc w:val="left"/>
      <w:pPr>
        <w:ind w:left="1763" w:hanging="425"/>
      </w:pPr>
      <w:rPr>
        <w:rFonts w:hint="default"/>
        <w:lang w:val="en-US" w:eastAsia="en-US" w:bidi="en-US"/>
      </w:rPr>
    </w:lvl>
    <w:lvl w:ilvl="6" w:tplc="D7C89F14">
      <w:numFmt w:val="bullet"/>
      <w:lvlText w:val="•"/>
      <w:lvlJc w:val="left"/>
      <w:pPr>
        <w:ind w:left="2004" w:hanging="425"/>
      </w:pPr>
      <w:rPr>
        <w:rFonts w:hint="default"/>
        <w:lang w:val="en-US" w:eastAsia="en-US" w:bidi="en-US"/>
      </w:rPr>
    </w:lvl>
    <w:lvl w:ilvl="7" w:tplc="6674CFCE">
      <w:numFmt w:val="bullet"/>
      <w:lvlText w:val="•"/>
      <w:lvlJc w:val="left"/>
      <w:pPr>
        <w:ind w:left="2244" w:hanging="425"/>
      </w:pPr>
      <w:rPr>
        <w:rFonts w:hint="default"/>
        <w:lang w:val="en-US" w:eastAsia="en-US" w:bidi="en-US"/>
      </w:rPr>
    </w:lvl>
    <w:lvl w:ilvl="8" w:tplc="A24A932A">
      <w:numFmt w:val="bullet"/>
      <w:lvlText w:val="•"/>
      <w:lvlJc w:val="left"/>
      <w:pPr>
        <w:ind w:left="2485" w:hanging="425"/>
      </w:pPr>
      <w:rPr>
        <w:rFonts w:hint="default"/>
        <w:lang w:val="en-US" w:eastAsia="en-US" w:bidi="en-US"/>
      </w:rPr>
    </w:lvl>
  </w:abstractNum>
  <w:abstractNum w:abstractNumId="4" w15:restartNumberingAfterBreak="0">
    <w:nsid w:val="1ED50A96"/>
    <w:multiLevelType w:val="hybridMultilevel"/>
    <w:tmpl w:val="705E2164"/>
    <w:lvl w:ilvl="0" w:tplc="7546A0B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0EC6199A">
      <w:numFmt w:val="bullet"/>
      <w:lvlText w:val="•"/>
      <w:lvlJc w:val="left"/>
      <w:pPr>
        <w:ind w:left="800" w:hanging="425"/>
      </w:pPr>
      <w:rPr>
        <w:rFonts w:hint="default"/>
        <w:lang w:val="en-US" w:eastAsia="en-US" w:bidi="en-US"/>
      </w:rPr>
    </w:lvl>
    <w:lvl w:ilvl="2" w:tplc="68DAF91A">
      <w:numFmt w:val="bullet"/>
      <w:lvlText w:val="•"/>
      <w:lvlJc w:val="left"/>
      <w:pPr>
        <w:ind w:left="1041" w:hanging="425"/>
      </w:pPr>
      <w:rPr>
        <w:rFonts w:hint="default"/>
        <w:lang w:val="en-US" w:eastAsia="en-US" w:bidi="en-US"/>
      </w:rPr>
    </w:lvl>
    <w:lvl w:ilvl="3" w:tplc="08DEA508">
      <w:numFmt w:val="bullet"/>
      <w:lvlText w:val="•"/>
      <w:lvlJc w:val="left"/>
      <w:pPr>
        <w:ind w:left="1282" w:hanging="425"/>
      </w:pPr>
      <w:rPr>
        <w:rFonts w:hint="default"/>
        <w:lang w:val="en-US" w:eastAsia="en-US" w:bidi="en-US"/>
      </w:rPr>
    </w:lvl>
    <w:lvl w:ilvl="4" w:tplc="8F366C94">
      <w:numFmt w:val="bullet"/>
      <w:lvlText w:val="•"/>
      <w:lvlJc w:val="left"/>
      <w:pPr>
        <w:ind w:left="1522" w:hanging="425"/>
      </w:pPr>
      <w:rPr>
        <w:rFonts w:hint="default"/>
        <w:lang w:val="en-US" w:eastAsia="en-US" w:bidi="en-US"/>
      </w:rPr>
    </w:lvl>
    <w:lvl w:ilvl="5" w:tplc="D75677A4">
      <w:numFmt w:val="bullet"/>
      <w:lvlText w:val="•"/>
      <w:lvlJc w:val="left"/>
      <w:pPr>
        <w:ind w:left="1763" w:hanging="425"/>
      </w:pPr>
      <w:rPr>
        <w:rFonts w:hint="default"/>
        <w:lang w:val="en-US" w:eastAsia="en-US" w:bidi="en-US"/>
      </w:rPr>
    </w:lvl>
    <w:lvl w:ilvl="6" w:tplc="70A25052">
      <w:numFmt w:val="bullet"/>
      <w:lvlText w:val="•"/>
      <w:lvlJc w:val="left"/>
      <w:pPr>
        <w:ind w:left="2004" w:hanging="425"/>
      </w:pPr>
      <w:rPr>
        <w:rFonts w:hint="default"/>
        <w:lang w:val="en-US" w:eastAsia="en-US" w:bidi="en-US"/>
      </w:rPr>
    </w:lvl>
    <w:lvl w:ilvl="7" w:tplc="B7500F9C">
      <w:numFmt w:val="bullet"/>
      <w:lvlText w:val="•"/>
      <w:lvlJc w:val="left"/>
      <w:pPr>
        <w:ind w:left="2244" w:hanging="425"/>
      </w:pPr>
      <w:rPr>
        <w:rFonts w:hint="default"/>
        <w:lang w:val="en-US" w:eastAsia="en-US" w:bidi="en-US"/>
      </w:rPr>
    </w:lvl>
    <w:lvl w:ilvl="8" w:tplc="20AA8070">
      <w:numFmt w:val="bullet"/>
      <w:lvlText w:val="•"/>
      <w:lvlJc w:val="left"/>
      <w:pPr>
        <w:ind w:left="2485" w:hanging="425"/>
      </w:pPr>
      <w:rPr>
        <w:rFonts w:hint="default"/>
        <w:lang w:val="en-US" w:eastAsia="en-US" w:bidi="en-US"/>
      </w:r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23C75458"/>
    <w:multiLevelType w:val="hybridMultilevel"/>
    <w:tmpl w:val="0BFAC77A"/>
    <w:lvl w:ilvl="0" w:tplc="48E87B54">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EA7E8630">
      <w:numFmt w:val="bullet"/>
      <w:lvlText w:val="•"/>
      <w:lvlJc w:val="left"/>
      <w:pPr>
        <w:ind w:left="800" w:hanging="425"/>
      </w:pPr>
      <w:rPr>
        <w:rFonts w:hint="default"/>
        <w:lang w:val="en-US" w:eastAsia="en-US" w:bidi="en-US"/>
      </w:rPr>
    </w:lvl>
    <w:lvl w:ilvl="2" w:tplc="73921B6C">
      <w:numFmt w:val="bullet"/>
      <w:lvlText w:val="•"/>
      <w:lvlJc w:val="left"/>
      <w:pPr>
        <w:ind w:left="1041" w:hanging="425"/>
      </w:pPr>
      <w:rPr>
        <w:rFonts w:hint="default"/>
        <w:lang w:val="en-US" w:eastAsia="en-US" w:bidi="en-US"/>
      </w:rPr>
    </w:lvl>
    <w:lvl w:ilvl="3" w:tplc="40345536">
      <w:numFmt w:val="bullet"/>
      <w:lvlText w:val="•"/>
      <w:lvlJc w:val="left"/>
      <w:pPr>
        <w:ind w:left="1282" w:hanging="425"/>
      </w:pPr>
      <w:rPr>
        <w:rFonts w:hint="default"/>
        <w:lang w:val="en-US" w:eastAsia="en-US" w:bidi="en-US"/>
      </w:rPr>
    </w:lvl>
    <w:lvl w:ilvl="4" w:tplc="84B81744">
      <w:numFmt w:val="bullet"/>
      <w:lvlText w:val="•"/>
      <w:lvlJc w:val="left"/>
      <w:pPr>
        <w:ind w:left="1522" w:hanging="425"/>
      </w:pPr>
      <w:rPr>
        <w:rFonts w:hint="default"/>
        <w:lang w:val="en-US" w:eastAsia="en-US" w:bidi="en-US"/>
      </w:rPr>
    </w:lvl>
    <w:lvl w:ilvl="5" w:tplc="DAB4AA0C">
      <w:numFmt w:val="bullet"/>
      <w:lvlText w:val="•"/>
      <w:lvlJc w:val="left"/>
      <w:pPr>
        <w:ind w:left="1763" w:hanging="425"/>
      </w:pPr>
      <w:rPr>
        <w:rFonts w:hint="default"/>
        <w:lang w:val="en-US" w:eastAsia="en-US" w:bidi="en-US"/>
      </w:rPr>
    </w:lvl>
    <w:lvl w:ilvl="6" w:tplc="36468040">
      <w:numFmt w:val="bullet"/>
      <w:lvlText w:val="•"/>
      <w:lvlJc w:val="left"/>
      <w:pPr>
        <w:ind w:left="2004" w:hanging="425"/>
      </w:pPr>
      <w:rPr>
        <w:rFonts w:hint="default"/>
        <w:lang w:val="en-US" w:eastAsia="en-US" w:bidi="en-US"/>
      </w:rPr>
    </w:lvl>
    <w:lvl w:ilvl="7" w:tplc="AE2A32B6">
      <w:numFmt w:val="bullet"/>
      <w:lvlText w:val="•"/>
      <w:lvlJc w:val="left"/>
      <w:pPr>
        <w:ind w:left="2244" w:hanging="425"/>
      </w:pPr>
      <w:rPr>
        <w:rFonts w:hint="default"/>
        <w:lang w:val="en-US" w:eastAsia="en-US" w:bidi="en-US"/>
      </w:rPr>
    </w:lvl>
    <w:lvl w:ilvl="8" w:tplc="F7121144">
      <w:numFmt w:val="bullet"/>
      <w:lvlText w:val="•"/>
      <w:lvlJc w:val="left"/>
      <w:pPr>
        <w:ind w:left="2485" w:hanging="425"/>
      </w:pPr>
      <w:rPr>
        <w:rFonts w:hint="default"/>
        <w:lang w:val="en-US" w:eastAsia="en-US" w:bidi="en-US"/>
      </w:rPr>
    </w:lvl>
  </w:abstractNum>
  <w:abstractNum w:abstractNumId="7" w15:restartNumberingAfterBreak="0">
    <w:nsid w:val="25CB0716"/>
    <w:multiLevelType w:val="hybridMultilevel"/>
    <w:tmpl w:val="E8908C80"/>
    <w:lvl w:ilvl="0" w:tplc="7040B9BC">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DD22E06E">
      <w:numFmt w:val="bullet"/>
      <w:lvlText w:val="•"/>
      <w:lvlJc w:val="left"/>
      <w:pPr>
        <w:ind w:left="800" w:hanging="425"/>
      </w:pPr>
      <w:rPr>
        <w:rFonts w:hint="default"/>
        <w:lang w:val="en-US" w:eastAsia="en-US" w:bidi="en-US"/>
      </w:rPr>
    </w:lvl>
    <w:lvl w:ilvl="2" w:tplc="5DC60BE0">
      <w:numFmt w:val="bullet"/>
      <w:lvlText w:val="•"/>
      <w:lvlJc w:val="left"/>
      <w:pPr>
        <w:ind w:left="1041" w:hanging="425"/>
      </w:pPr>
      <w:rPr>
        <w:rFonts w:hint="default"/>
        <w:lang w:val="en-US" w:eastAsia="en-US" w:bidi="en-US"/>
      </w:rPr>
    </w:lvl>
    <w:lvl w:ilvl="3" w:tplc="04EC1C90">
      <w:numFmt w:val="bullet"/>
      <w:lvlText w:val="•"/>
      <w:lvlJc w:val="left"/>
      <w:pPr>
        <w:ind w:left="1282" w:hanging="425"/>
      </w:pPr>
      <w:rPr>
        <w:rFonts w:hint="default"/>
        <w:lang w:val="en-US" w:eastAsia="en-US" w:bidi="en-US"/>
      </w:rPr>
    </w:lvl>
    <w:lvl w:ilvl="4" w:tplc="146A6600">
      <w:numFmt w:val="bullet"/>
      <w:lvlText w:val="•"/>
      <w:lvlJc w:val="left"/>
      <w:pPr>
        <w:ind w:left="1522" w:hanging="425"/>
      </w:pPr>
      <w:rPr>
        <w:rFonts w:hint="default"/>
        <w:lang w:val="en-US" w:eastAsia="en-US" w:bidi="en-US"/>
      </w:rPr>
    </w:lvl>
    <w:lvl w:ilvl="5" w:tplc="6DDE45C2">
      <w:numFmt w:val="bullet"/>
      <w:lvlText w:val="•"/>
      <w:lvlJc w:val="left"/>
      <w:pPr>
        <w:ind w:left="1763" w:hanging="425"/>
      </w:pPr>
      <w:rPr>
        <w:rFonts w:hint="default"/>
        <w:lang w:val="en-US" w:eastAsia="en-US" w:bidi="en-US"/>
      </w:rPr>
    </w:lvl>
    <w:lvl w:ilvl="6" w:tplc="AB6CD4EE">
      <w:numFmt w:val="bullet"/>
      <w:lvlText w:val="•"/>
      <w:lvlJc w:val="left"/>
      <w:pPr>
        <w:ind w:left="2004" w:hanging="425"/>
      </w:pPr>
      <w:rPr>
        <w:rFonts w:hint="default"/>
        <w:lang w:val="en-US" w:eastAsia="en-US" w:bidi="en-US"/>
      </w:rPr>
    </w:lvl>
    <w:lvl w:ilvl="7" w:tplc="6C906AF8">
      <w:numFmt w:val="bullet"/>
      <w:lvlText w:val="•"/>
      <w:lvlJc w:val="left"/>
      <w:pPr>
        <w:ind w:left="2244" w:hanging="425"/>
      </w:pPr>
      <w:rPr>
        <w:rFonts w:hint="default"/>
        <w:lang w:val="en-US" w:eastAsia="en-US" w:bidi="en-US"/>
      </w:rPr>
    </w:lvl>
    <w:lvl w:ilvl="8" w:tplc="0696FC02">
      <w:numFmt w:val="bullet"/>
      <w:lvlText w:val="•"/>
      <w:lvlJc w:val="left"/>
      <w:pPr>
        <w:ind w:left="2485" w:hanging="425"/>
      </w:pPr>
      <w:rPr>
        <w:rFonts w:hint="default"/>
        <w:lang w:val="en-US" w:eastAsia="en-US" w:bidi="en-US"/>
      </w:rPr>
    </w:lvl>
  </w:abstractNum>
  <w:abstractNum w:abstractNumId="8" w15:restartNumberingAfterBreak="0">
    <w:nsid w:val="26E01A86"/>
    <w:multiLevelType w:val="hybridMultilevel"/>
    <w:tmpl w:val="9F44992A"/>
    <w:lvl w:ilvl="0" w:tplc="84FC207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BBAE7CC4">
      <w:numFmt w:val="bullet"/>
      <w:lvlText w:val="•"/>
      <w:lvlJc w:val="left"/>
      <w:pPr>
        <w:ind w:left="800" w:hanging="425"/>
      </w:pPr>
      <w:rPr>
        <w:rFonts w:hint="default"/>
        <w:lang w:val="en-US" w:eastAsia="en-US" w:bidi="en-US"/>
      </w:rPr>
    </w:lvl>
    <w:lvl w:ilvl="2" w:tplc="F5161752">
      <w:numFmt w:val="bullet"/>
      <w:lvlText w:val="•"/>
      <w:lvlJc w:val="left"/>
      <w:pPr>
        <w:ind w:left="1041" w:hanging="425"/>
      </w:pPr>
      <w:rPr>
        <w:rFonts w:hint="default"/>
        <w:lang w:val="en-US" w:eastAsia="en-US" w:bidi="en-US"/>
      </w:rPr>
    </w:lvl>
    <w:lvl w:ilvl="3" w:tplc="EA960528">
      <w:numFmt w:val="bullet"/>
      <w:lvlText w:val="•"/>
      <w:lvlJc w:val="left"/>
      <w:pPr>
        <w:ind w:left="1282" w:hanging="425"/>
      </w:pPr>
      <w:rPr>
        <w:rFonts w:hint="default"/>
        <w:lang w:val="en-US" w:eastAsia="en-US" w:bidi="en-US"/>
      </w:rPr>
    </w:lvl>
    <w:lvl w:ilvl="4" w:tplc="175A35CA">
      <w:numFmt w:val="bullet"/>
      <w:lvlText w:val="•"/>
      <w:lvlJc w:val="left"/>
      <w:pPr>
        <w:ind w:left="1522" w:hanging="425"/>
      </w:pPr>
      <w:rPr>
        <w:rFonts w:hint="default"/>
        <w:lang w:val="en-US" w:eastAsia="en-US" w:bidi="en-US"/>
      </w:rPr>
    </w:lvl>
    <w:lvl w:ilvl="5" w:tplc="EECA5734">
      <w:numFmt w:val="bullet"/>
      <w:lvlText w:val="•"/>
      <w:lvlJc w:val="left"/>
      <w:pPr>
        <w:ind w:left="1763" w:hanging="425"/>
      </w:pPr>
      <w:rPr>
        <w:rFonts w:hint="default"/>
        <w:lang w:val="en-US" w:eastAsia="en-US" w:bidi="en-US"/>
      </w:rPr>
    </w:lvl>
    <w:lvl w:ilvl="6" w:tplc="F4B42790">
      <w:numFmt w:val="bullet"/>
      <w:lvlText w:val="•"/>
      <w:lvlJc w:val="left"/>
      <w:pPr>
        <w:ind w:left="2004" w:hanging="425"/>
      </w:pPr>
      <w:rPr>
        <w:rFonts w:hint="default"/>
        <w:lang w:val="en-US" w:eastAsia="en-US" w:bidi="en-US"/>
      </w:rPr>
    </w:lvl>
    <w:lvl w:ilvl="7" w:tplc="0C08EEB0">
      <w:numFmt w:val="bullet"/>
      <w:lvlText w:val="•"/>
      <w:lvlJc w:val="left"/>
      <w:pPr>
        <w:ind w:left="2244" w:hanging="425"/>
      </w:pPr>
      <w:rPr>
        <w:rFonts w:hint="default"/>
        <w:lang w:val="en-US" w:eastAsia="en-US" w:bidi="en-US"/>
      </w:rPr>
    </w:lvl>
    <w:lvl w:ilvl="8" w:tplc="9F3C2FCA">
      <w:numFmt w:val="bullet"/>
      <w:lvlText w:val="•"/>
      <w:lvlJc w:val="left"/>
      <w:pPr>
        <w:ind w:left="2485" w:hanging="425"/>
      </w:pPr>
      <w:rPr>
        <w:rFonts w:hint="default"/>
        <w:lang w:val="en-US" w:eastAsia="en-US" w:bidi="en-US"/>
      </w:rPr>
    </w:lvl>
  </w:abstractNum>
  <w:abstractNum w:abstractNumId="9" w15:restartNumberingAfterBreak="0">
    <w:nsid w:val="26F13362"/>
    <w:multiLevelType w:val="hybridMultilevel"/>
    <w:tmpl w:val="D23037A0"/>
    <w:lvl w:ilvl="0" w:tplc="5364B59C">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D062DFA2">
      <w:numFmt w:val="bullet"/>
      <w:lvlText w:val="•"/>
      <w:lvlJc w:val="left"/>
      <w:pPr>
        <w:ind w:left="800" w:hanging="425"/>
      </w:pPr>
      <w:rPr>
        <w:rFonts w:hint="default"/>
        <w:lang w:val="en-US" w:eastAsia="en-US" w:bidi="en-US"/>
      </w:rPr>
    </w:lvl>
    <w:lvl w:ilvl="2" w:tplc="EE5AA438">
      <w:numFmt w:val="bullet"/>
      <w:lvlText w:val="•"/>
      <w:lvlJc w:val="left"/>
      <w:pPr>
        <w:ind w:left="1041" w:hanging="425"/>
      </w:pPr>
      <w:rPr>
        <w:rFonts w:hint="default"/>
        <w:lang w:val="en-US" w:eastAsia="en-US" w:bidi="en-US"/>
      </w:rPr>
    </w:lvl>
    <w:lvl w:ilvl="3" w:tplc="61F6AB02">
      <w:numFmt w:val="bullet"/>
      <w:lvlText w:val="•"/>
      <w:lvlJc w:val="left"/>
      <w:pPr>
        <w:ind w:left="1282" w:hanging="425"/>
      </w:pPr>
      <w:rPr>
        <w:rFonts w:hint="default"/>
        <w:lang w:val="en-US" w:eastAsia="en-US" w:bidi="en-US"/>
      </w:rPr>
    </w:lvl>
    <w:lvl w:ilvl="4" w:tplc="E40671DA">
      <w:numFmt w:val="bullet"/>
      <w:lvlText w:val="•"/>
      <w:lvlJc w:val="left"/>
      <w:pPr>
        <w:ind w:left="1522" w:hanging="425"/>
      </w:pPr>
      <w:rPr>
        <w:rFonts w:hint="default"/>
        <w:lang w:val="en-US" w:eastAsia="en-US" w:bidi="en-US"/>
      </w:rPr>
    </w:lvl>
    <w:lvl w:ilvl="5" w:tplc="1B8AF37E">
      <w:numFmt w:val="bullet"/>
      <w:lvlText w:val="•"/>
      <w:lvlJc w:val="left"/>
      <w:pPr>
        <w:ind w:left="1763" w:hanging="425"/>
      </w:pPr>
      <w:rPr>
        <w:rFonts w:hint="default"/>
        <w:lang w:val="en-US" w:eastAsia="en-US" w:bidi="en-US"/>
      </w:rPr>
    </w:lvl>
    <w:lvl w:ilvl="6" w:tplc="F2CE7992">
      <w:numFmt w:val="bullet"/>
      <w:lvlText w:val="•"/>
      <w:lvlJc w:val="left"/>
      <w:pPr>
        <w:ind w:left="2004" w:hanging="425"/>
      </w:pPr>
      <w:rPr>
        <w:rFonts w:hint="default"/>
        <w:lang w:val="en-US" w:eastAsia="en-US" w:bidi="en-US"/>
      </w:rPr>
    </w:lvl>
    <w:lvl w:ilvl="7" w:tplc="4FE431E4">
      <w:numFmt w:val="bullet"/>
      <w:lvlText w:val="•"/>
      <w:lvlJc w:val="left"/>
      <w:pPr>
        <w:ind w:left="2244" w:hanging="425"/>
      </w:pPr>
      <w:rPr>
        <w:rFonts w:hint="default"/>
        <w:lang w:val="en-US" w:eastAsia="en-US" w:bidi="en-US"/>
      </w:rPr>
    </w:lvl>
    <w:lvl w:ilvl="8" w:tplc="6FB4E774">
      <w:numFmt w:val="bullet"/>
      <w:lvlText w:val="•"/>
      <w:lvlJc w:val="left"/>
      <w:pPr>
        <w:ind w:left="2485" w:hanging="425"/>
      </w:pPr>
      <w:rPr>
        <w:rFonts w:hint="default"/>
        <w:lang w:val="en-US" w:eastAsia="en-US" w:bidi="en-US"/>
      </w:rPr>
    </w:lvl>
  </w:abstractNum>
  <w:abstractNum w:abstractNumId="10" w15:restartNumberingAfterBreak="0">
    <w:nsid w:val="26F82DF1"/>
    <w:multiLevelType w:val="hybridMultilevel"/>
    <w:tmpl w:val="54B2C0A4"/>
    <w:lvl w:ilvl="0" w:tplc="D9205B1A">
      <w:start w:val="1"/>
      <w:numFmt w:val="decimal"/>
      <w:lvlText w:val="%1."/>
      <w:lvlJc w:val="left"/>
      <w:pPr>
        <w:ind w:left="608" w:hanging="502"/>
      </w:pPr>
      <w:rPr>
        <w:rFonts w:ascii="Arial" w:eastAsia="Arial" w:hAnsi="Arial" w:cs="Arial" w:hint="default"/>
        <w:spacing w:val="-2"/>
        <w:w w:val="100"/>
        <w:sz w:val="17"/>
        <w:szCs w:val="17"/>
        <w:lang w:val="en-US" w:eastAsia="en-US" w:bidi="en-US"/>
      </w:rPr>
    </w:lvl>
    <w:lvl w:ilvl="1" w:tplc="4670CA74">
      <w:numFmt w:val="bullet"/>
      <w:lvlText w:val="•"/>
      <w:lvlJc w:val="left"/>
      <w:pPr>
        <w:ind w:left="836" w:hanging="502"/>
      </w:pPr>
      <w:rPr>
        <w:rFonts w:hint="default"/>
        <w:lang w:val="en-US" w:eastAsia="en-US" w:bidi="en-US"/>
      </w:rPr>
    </w:lvl>
    <w:lvl w:ilvl="2" w:tplc="7CD80786">
      <w:numFmt w:val="bullet"/>
      <w:lvlText w:val="•"/>
      <w:lvlJc w:val="left"/>
      <w:pPr>
        <w:ind w:left="1073" w:hanging="502"/>
      </w:pPr>
      <w:rPr>
        <w:rFonts w:hint="default"/>
        <w:lang w:val="en-US" w:eastAsia="en-US" w:bidi="en-US"/>
      </w:rPr>
    </w:lvl>
    <w:lvl w:ilvl="3" w:tplc="0284F696">
      <w:numFmt w:val="bullet"/>
      <w:lvlText w:val="•"/>
      <w:lvlJc w:val="left"/>
      <w:pPr>
        <w:ind w:left="1310" w:hanging="502"/>
      </w:pPr>
      <w:rPr>
        <w:rFonts w:hint="default"/>
        <w:lang w:val="en-US" w:eastAsia="en-US" w:bidi="en-US"/>
      </w:rPr>
    </w:lvl>
    <w:lvl w:ilvl="4" w:tplc="8DB4B61E">
      <w:numFmt w:val="bullet"/>
      <w:lvlText w:val="•"/>
      <w:lvlJc w:val="left"/>
      <w:pPr>
        <w:ind w:left="1546" w:hanging="502"/>
      </w:pPr>
      <w:rPr>
        <w:rFonts w:hint="default"/>
        <w:lang w:val="en-US" w:eastAsia="en-US" w:bidi="en-US"/>
      </w:rPr>
    </w:lvl>
    <w:lvl w:ilvl="5" w:tplc="30743038">
      <w:numFmt w:val="bullet"/>
      <w:lvlText w:val="•"/>
      <w:lvlJc w:val="left"/>
      <w:pPr>
        <w:ind w:left="1783" w:hanging="502"/>
      </w:pPr>
      <w:rPr>
        <w:rFonts w:hint="default"/>
        <w:lang w:val="en-US" w:eastAsia="en-US" w:bidi="en-US"/>
      </w:rPr>
    </w:lvl>
    <w:lvl w:ilvl="6" w:tplc="2F764D48">
      <w:numFmt w:val="bullet"/>
      <w:lvlText w:val="•"/>
      <w:lvlJc w:val="left"/>
      <w:pPr>
        <w:ind w:left="2020" w:hanging="502"/>
      </w:pPr>
      <w:rPr>
        <w:rFonts w:hint="default"/>
        <w:lang w:val="en-US" w:eastAsia="en-US" w:bidi="en-US"/>
      </w:rPr>
    </w:lvl>
    <w:lvl w:ilvl="7" w:tplc="36DA9ACA">
      <w:numFmt w:val="bullet"/>
      <w:lvlText w:val="•"/>
      <w:lvlJc w:val="left"/>
      <w:pPr>
        <w:ind w:left="2256" w:hanging="502"/>
      </w:pPr>
      <w:rPr>
        <w:rFonts w:hint="default"/>
        <w:lang w:val="en-US" w:eastAsia="en-US" w:bidi="en-US"/>
      </w:rPr>
    </w:lvl>
    <w:lvl w:ilvl="8" w:tplc="B066C202">
      <w:numFmt w:val="bullet"/>
      <w:lvlText w:val="•"/>
      <w:lvlJc w:val="left"/>
      <w:pPr>
        <w:ind w:left="2493" w:hanging="502"/>
      </w:pPr>
      <w:rPr>
        <w:rFonts w:hint="default"/>
        <w:lang w:val="en-US" w:eastAsia="en-US" w:bidi="en-US"/>
      </w:rPr>
    </w:lvl>
  </w:abstractNum>
  <w:abstractNum w:abstractNumId="11" w15:restartNumberingAfterBreak="0">
    <w:nsid w:val="2CB1312A"/>
    <w:multiLevelType w:val="hybridMultilevel"/>
    <w:tmpl w:val="B82ABD66"/>
    <w:lvl w:ilvl="0" w:tplc="A24CC00E">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4D4CE272">
      <w:numFmt w:val="bullet"/>
      <w:lvlText w:val="•"/>
      <w:lvlJc w:val="left"/>
      <w:pPr>
        <w:ind w:left="800" w:hanging="425"/>
      </w:pPr>
      <w:rPr>
        <w:rFonts w:hint="default"/>
        <w:lang w:val="en-US" w:eastAsia="en-US" w:bidi="en-US"/>
      </w:rPr>
    </w:lvl>
    <w:lvl w:ilvl="2" w:tplc="B4A24696">
      <w:numFmt w:val="bullet"/>
      <w:lvlText w:val="•"/>
      <w:lvlJc w:val="left"/>
      <w:pPr>
        <w:ind w:left="1041" w:hanging="425"/>
      </w:pPr>
      <w:rPr>
        <w:rFonts w:hint="default"/>
        <w:lang w:val="en-US" w:eastAsia="en-US" w:bidi="en-US"/>
      </w:rPr>
    </w:lvl>
    <w:lvl w:ilvl="3" w:tplc="5BC651F4">
      <w:numFmt w:val="bullet"/>
      <w:lvlText w:val="•"/>
      <w:lvlJc w:val="left"/>
      <w:pPr>
        <w:ind w:left="1282" w:hanging="425"/>
      </w:pPr>
      <w:rPr>
        <w:rFonts w:hint="default"/>
        <w:lang w:val="en-US" w:eastAsia="en-US" w:bidi="en-US"/>
      </w:rPr>
    </w:lvl>
    <w:lvl w:ilvl="4" w:tplc="969090AC">
      <w:numFmt w:val="bullet"/>
      <w:lvlText w:val="•"/>
      <w:lvlJc w:val="left"/>
      <w:pPr>
        <w:ind w:left="1522" w:hanging="425"/>
      </w:pPr>
      <w:rPr>
        <w:rFonts w:hint="default"/>
        <w:lang w:val="en-US" w:eastAsia="en-US" w:bidi="en-US"/>
      </w:rPr>
    </w:lvl>
    <w:lvl w:ilvl="5" w:tplc="85F0ABB4">
      <w:numFmt w:val="bullet"/>
      <w:lvlText w:val="•"/>
      <w:lvlJc w:val="left"/>
      <w:pPr>
        <w:ind w:left="1763" w:hanging="425"/>
      </w:pPr>
      <w:rPr>
        <w:rFonts w:hint="default"/>
        <w:lang w:val="en-US" w:eastAsia="en-US" w:bidi="en-US"/>
      </w:rPr>
    </w:lvl>
    <w:lvl w:ilvl="6" w:tplc="8302644A">
      <w:numFmt w:val="bullet"/>
      <w:lvlText w:val="•"/>
      <w:lvlJc w:val="left"/>
      <w:pPr>
        <w:ind w:left="2004" w:hanging="425"/>
      </w:pPr>
      <w:rPr>
        <w:rFonts w:hint="default"/>
        <w:lang w:val="en-US" w:eastAsia="en-US" w:bidi="en-US"/>
      </w:rPr>
    </w:lvl>
    <w:lvl w:ilvl="7" w:tplc="FAE84952">
      <w:numFmt w:val="bullet"/>
      <w:lvlText w:val="•"/>
      <w:lvlJc w:val="left"/>
      <w:pPr>
        <w:ind w:left="2244" w:hanging="425"/>
      </w:pPr>
      <w:rPr>
        <w:rFonts w:hint="default"/>
        <w:lang w:val="en-US" w:eastAsia="en-US" w:bidi="en-US"/>
      </w:rPr>
    </w:lvl>
    <w:lvl w:ilvl="8" w:tplc="3C388CE8">
      <w:numFmt w:val="bullet"/>
      <w:lvlText w:val="•"/>
      <w:lvlJc w:val="left"/>
      <w:pPr>
        <w:ind w:left="2485" w:hanging="425"/>
      </w:pPr>
      <w:rPr>
        <w:rFonts w:hint="default"/>
        <w:lang w:val="en-US" w:eastAsia="en-US" w:bidi="en-US"/>
      </w:rPr>
    </w:lvl>
  </w:abstractNum>
  <w:abstractNum w:abstractNumId="12" w15:restartNumberingAfterBreak="0">
    <w:nsid w:val="2FE65765"/>
    <w:multiLevelType w:val="hybridMultilevel"/>
    <w:tmpl w:val="97FE805C"/>
    <w:lvl w:ilvl="0" w:tplc="F2485DBA">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349A4870">
      <w:numFmt w:val="bullet"/>
      <w:lvlText w:val="•"/>
      <w:lvlJc w:val="left"/>
      <w:pPr>
        <w:ind w:left="800" w:hanging="425"/>
      </w:pPr>
      <w:rPr>
        <w:rFonts w:hint="default"/>
        <w:lang w:val="en-US" w:eastAsia="en-US" w:bidi="en-US"/>
      </w:rPr>
    </w:lvl>
    <w:lvl w:ilvl="2" w:tplc="63E813F8">
      <w:numFmt w:val="bullet"/>
      <w:lvlText w:val="•"/>
      <w:lvlJc w:val="left"/>
      <w:pPr>
        <w:ind w:left="1041" w:hanging="425"/>
      </w:pPr>
      <w:rPr>
        <w:rFonts w:hint="default"/>
        <w:lang w:val="en-US" w:eastAsia="en-US" w:bidi="en-US"/>
      </w:rPr>
    </w:lvl>
    <w:lvl w:ilvl="3" w:tplc="50AAFCBA">
      <w:numFmt w:val="bullet"/>
      <w:lvlText w:val="•"/>
      <w:lvlJc w:val="left"/>
      <w:pPr>
        <w:ind w:left="1282" w:hanging="425"/>
      </w:pPr>
      <w:rPr>
        <w:rFonts w:hint="default"/>
        <w:lang w:val="en-US" w:eastAsia="en-US" w:bidi="en-US"/>
      </w:rPr>
    </w:lvl>
    <w:lvl w:ilvl="4" w:tplc="2E9EB366">
      <w:numFmt w:val="bullet"/>
      <w:lvlText w:val="•"/>
      <w:lvlJc w:val="left"/>
      <w:pPr>
        <w:ind w:left="1522" w:hanging="425"/>
      </w:pPr>
      <w:rPr>
        <w:rFonts w:hint="default"/>
        <w:lang w:val="en-US" w:eastAsia="en-US" w:bidi="en-US"/>
      </w:rPr>
    </w:lvl>
    <w:lvl w:ilvl="5" w:tplc="00D2F5A6">
      <w:numFmt w:val="bullet"/>
      <w:lvlText w:val="•"/>
      <w:lvlJc w:val="left"/>
      <w:pPr>
        <w:ind w:left="1763" w:hanging="425"/>
      </w:pPr>
      <w:rPr>
        <w:rFonts w:hint="default"/>
        <w:lang w:val="en-US" w:eastAsia="en-US" w:bidi="en-US"/>
      </w:rPr>
    </w:lvl>
    <w:lvl w:ilvl="6" w:tplc="8CF6227E">
      <w:numFmt w:val="bullet"/>
      <w:lvlText w:val="•"/>
      <w:lvlJc w:val="left"/>
      <w:pPr>
        <w:ind w:left="2004" w:hanging="425"/>
      </w:pPr>
      <w:rPr>
        <w:rFonts w:hint="default"/>
        <w:lang w:val="en-US" w:eastAsia="en-US" w:bidi="en-US"/>
      </w:rPr>
    </w:lvl>
    <w:lvl w:ilvl="7" w:tplc="9F7E434C">
      <w:numFmt w:val="bullet"/>
      <w:lvlText w:val="•"/>
      <w:lvlJc w:val="left"/>
      <w:pPr>
        <w:ind w:left="2244" w:hanging="425"/>
      </w:pPr>
      <w:rPr>
        <w:rFonts w:hint="default"/>
        <w:lang w:val="en-US" w:eastAsia="en-US" w:bidi="en-US"/>
      </w:rPr>
    </w:lvl>
    <w:lvl w:ilvl="8" w:tplc="416C5A14">
      <w:numFmt w:val="bullet"/>
      <w:lvlText w:val="•"/>
      <w:lvlJc w:val="left"/>
      <w:pPr>
        <w:ind w:left="2485" w:hanging="425"/>
      </w:pPr>
      <w:rPr>
        <w:rFonts w:hint="default"/>
        <w:lang w:val="en-US" w:eastAsia="en-US" w:bidi="en-US"/>
      </w:rPr>
    </w:lvl>
  </w:abstractNum>
  <w:abstractNum w:abstractNumId="13" w15:restartNumberingAfterBreak="0">
    <w:nsid w:val="37340A83"/>
    <w:multiLevelType w:val="hybridMultilevel"/>
    <w:tmpl w:val="5ADABEBA"/>
    <w:lvl w:ilvl="0" w:tplc="6464B028">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A01E41DC">
      <w:numFmt w:val="bullet"/>
      <w:lvlText w:val="•"/>
      <w:lvlJc w:val="left"/>
      <w:pPr>
        <w:ind w:left="800" w:hanging="425"/>
      </w:pPr>
      <w:rPr>
        <w:rFonts w:hint="default"/>
        <w:lang w:val="en-US" w:eastAsia="en-US" w:bidi="en-US"/>
      </w:rPr>
    </w:lvl>
    <w:lvl w:ilvl="2" w:tplc="E47E30A0">
      <w:numFmt w:val="bullet"/>
      <w:lvlText w:val="•"/>
      <w:lvlJc w:val="left"/>
      <w:pPr>
        <w:ind w:left="1041" w:hanging="425"/>
      </w:pPr>
      <w:rPr>
        <w:rFonts w:hint="default"/>
        <w:lang w:val="en-US" w:eastAsia="en-US" w:bidi="en-US"/>
      </w:rPr>
    </w:lvl>
    <w:lvl w:ilvl="3" w:tplc="B8E47FE0">
      <w:numFmt w:val="bullet"/>
      <w:lvlText w:val="•"/>
      <w:lvlJc w:val="left"/>
      <w:pPr>
        <w:ind w:left="1282" w:hanging="425"/>
      </w:pPr>
      <w:rPr>
        <w:rFonts w:hint="default"/>
        <w:lang w:val="en-US" w:eastAsia="en-US" w:bidi="en-US"/>
      </w:rPr>
    </w:lvl>
    <w:lvl w:ilvl="4" w:tplc="14A45C60">
      <w:numFmt w:val="bullet"/>
      <w:lvlText w:val="•"/>
      <w:lvlJc w:val="left"/>
      <w:pPr>
        <w:ind w:left="1522" w:hanging="425"/>
      </w:pPr>
      <w:rPr>
        <w:rFonts w:hint="default"/>
        <w:lang w:val="en-US" w:eastAsia="en-US" w:bidi="en-US"/>
      </w:rPr>
    </w:lvl>
    <w:lvl w:ilvl="5" w:tplc="49B2B3CC">
      <w:numFmt w:val="bullet"/>
      <w:lvlText w:val="•"/>
      <w:lvlJc w:val="left"/>
      <w:pPr>
        <w:ind w:left="1763" w:hanging="425"/>
      </w:pPr>
      <w:rPr>
        <w:rFonts w:hint="default"/>
        <w:lang w:val="en-US" w:eastAsia="en-US" w:bidi="en-US"/>
      </w:rPr>
    </w:lvl>
    <w:lvl w:ilvl="6" w:tplc="1F94F6EA">
      <w:numFmt w:val="bullet"/>
      <w:lvlText w:val="•"/>
      <w:lvlJc w:val="left"/>
      <w:pPr>
        <w:ind w:left="2004" w:hanging="425"/>
      </w:pPr>
      <w:rPr>
        <w:rFonts w:hint="default"/>
        <w:lang w:val="en-US" w:eastAsia="en-US" w:bidi="en-US"/>
      </w:rPr>
    </w:lvl>
    <w:lvl w:ilvl="7" w:tplc="04E05162">
      <w:numFmt w:val="bullet"/>
      <w:lvlText w:val="•"/>
      <w:lvlJc w:val="left"/>
      <w:pPr>
        <w:ind w:left="2244" w:hanging="425"/>
      </w:pPr>
      <w:rPr>
        <w:rFonts w:hint="default"/>
        <w:lang w:val="en-US" w:eastAsia="en-US" w:bidi="en-US"/>
      </w:rPr>
    </w:lvl>
    <w:lvl w:ilvl="8" w:tplc="6F10516A">
      <w:numFmt w:val="bullet"/>
      <w:lvlText w:val="•"/>
      <w:lvlJc w:val="left"/>
      <w:pPr>
        <w:ind w:left="2485" w:hanging="425"/>
      </w:pPr>
      <w:rPr>
        <w:rFonts w:hint="default"/>
        <w:lang w:val="en-US" w:eastAsia="en-US" w:bidi="en-US"/>
      </w:rPr>
    </w:lvl>
  </w:abstractNum>
  <w:abstractNum w:abstractNumId="14" w15:restartNumberingAfterBreak="0">
    <w:nsid w:val="37782252"/>
    <w:multiLevelType w:val="hybridMultilevel"/>
    <w:tmpl w:val="54B2C0A4"/>
    <w:lvl w:ilvl="0" w:tplc="D9205B1A">
      <w:start w:val="1"/>
      <w:numFmt w:val="decimal"/>
      <w:lvlText w:val="%1."/>
      <w:lvlJc w:val="left"/>
      <w:pPr>
        <w:ind w:left="608" w:hanging="502"/>
      </w:pPr>
      <w:rPr>
        <w:rFonts w:ascii="Arial" w:eastAsia="Arial" w:hAnsi="Arial" w:cs="Arial" w:hint="default"/>
        <w:spacing w:val="-2"/>
        <w:w w:val="100"/>
        <w:sz w:val="17"/>
        <w:szCs w:val="17"/>
        <w:lang w:val="en-US" w:eastAsia="en-US" w:bidi="en-US"/>
      </w:rPr>
    </w:lvl>
    <w:lvl w:ilvl="1" w:tplc="4670CA74">
      <w:numFmt w:val="bullet"/>
      <w:lvlText w:val="•"/>
      <w:lvlJc w:val="left"/>
      <w:pPr>
        <w:ind w:left="836" w:hanging="502"/>
      </w:pPr>
      <w:rPr>
        <w:rFonts w:hint="default"/>
        <w:lang w:val="en-US" w:eastAsia="en-US" w:bidi="en-US"/>
      </w:rPr>
    </w:lvl>
    <w:lvl w:ilvl="2" w:tplc="7CD80786">
      <w:numFmt w:val="bullet"/>
      <w:lvlText w:val="•"/>
      <w:lvlJc w:val="left"/>
      <w:pPr>
        <w:ind w:left="1073" w:hanging="502"/>
      </w:pPr>
      <w:rPr>
        <w:rFonts w:hint="default"/>
        <w:lang w:val="en-US" w:eastAsia="en-US" w:bidi="en-US"/>
      </w:rPr>
    </w:lvl>
    <w:lvl w:ilvl="3" w:tplc="0284F696">
      <w:numFmt w:val="bullet"/>
      <w:lvlText w:val="•"/>
      <w:lvlJc w:val="left"/>
      <w:pPr>
        <w:ind w:left="1310" w:hanging="502"/>
      </w:pPr>
      <w:rPr>
        <w:rFonts w:hint="default"/>
        <w:lang w:val="en-US" w:eastAsia="en-US" w:bidi="en-US"/>
      </w:rPr>
    </w:lvl>
    <w:lvl w:ilvl="4" w:tplc="8DB4B61E">
      <w:numFmt w:val="bullet"/>
      <w:lvlText w:val="•"/>
      <w:lvlJc w:val="left"/>
      <w:pPr>
        <w:ind w:left="1546" w:hanging="502"/>
      </w:pPr>
      <w:rPr>
        <w:rFonts w:hint="default"/>
        <w:lang w:val="en-US" w:eastAsia="en-US" w:bidi="en-US"/>
      </w:rPr>
    </w:lvl>
    <w:lvl w:ilvl="5" w:tplc="30743038">
      <w:numFmt w:val="bullet"/>
      <w:lvlText w:val="•"/>
      <w:lvlJc w:val="left"/>
      <w:pPr>
        <w:ind w:left="1783" w:hanging="502"/>
      </w:pPr>
      <w:rPr>
        <w:rFonts w:hint="default"/>
        <w:lang w:val="en-US" w:eastAsia="en-US" w:bidi="en-US"/>
      </w:rPr>
    </w:lvl>
    <w:lvl w:ilvl="6" w:tplc="2F764D48">
      <w:numFmt w:val="bullet"/>
      <w:lvlText w:val="•"/>
      <w:lvlJc w:val="left"/>
      <w:pPr>
        <w:ind w:left="2020" w:hanging="502"/>
      </w:pPr>
      <w:rPr>
        <w:rFonts w:hint="default"/>
        <w:lang w:val="en-US" w:eastAsia="en-US" w:bidi="en-US"/>
      </w:rPr>
    </w:lvl>
    <w:lvl w:ilvl="7" w:tplc="36DA9ACA">
      <w:numFmt w:val="bullet"/>
      <w:lvlText w:val="•"/>
      <w:lvlJc w:val="left"/>
      <w:pPr>
        <w:ind w:left="2256" w:hanging="502"/>
      </w:pPr>
      <w:rPr>
        <w:rFonts w:hint="default"/>
        <w:lang w:val="en-US" w:eastAsia="en-US" w:bidi="en-US"/>
      </w:rPr>
    </w:lvl>
    <w:lvl w:ilvl="8" w:tplc="B066C202">
      <w:numFmt w:val="bullet"/>
      <w:lvlText w:val="•"/>
      <w:lvlJc w:val="left"/>
      <w:pPr>
        <w:ind w:left="2493" w:hanging="502"/>
      </w:pPr>
      <w:rPr>
        <w:rFonts w:hint="default"/>
        <w:lang w:val="en-US" w:eastAsia="en-US" w:bidi="en-US"/>
      </w:rPr>
    </w:lvl>
  </w:abstractNum>
  <w:abstractNum w:abstractNumId="15" w15:restartNumberingAfterBreak="0">
    <w:nsid w:val="37EF010E"/>
    <w:multiLevelType w:val="hybridMultilevel"/>
    <w:tmpl w:val="56FA28CE"/>
    <w:lvl w:ilvl="0" w:tplc="B2840CD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FDB0F7C0">
      <w:numFmt w:val="bullet"/>
      <w:lvlText w:val="•"/>
      <w:lvlJc w:val="left"/>
      <w:pPr>
        <w:ind w:left="800" w:hanging="425"/>
      </w:pPr>
      <w:rPr>
        <w:rFonts w:hint="default"/>
        <w:lang w:val="en-US" w:eastAsia="en-US" w:bidi="en-US"/>
      </w:rPr>
    </w:lvl>
    <w:lvl w:ilvl="2" w:tplc="3C643862">
      <w:numFmt w:val="bullet"/>
      <w:lvlText w:val="•"/>
      <w:lvlJc w:val="left"/>
      <w:pPr>
        <w:ind w:left="1041" w:hanging="425"/>
      </w:pPr>
      <w:rPr>
        <w:rFonts w:hint="default"/>
        <w:lang w:val="en-US" w:eastAsia="en-US" w:bidi="en-US"/>
      </w:rPr>
    </w:lvl>
    <w:lvl w:ilvl="3" w:tplc="808E57E2">
      <w:numFmt w:val="bullet"/>
      <w:lvlText w:val="•"/>
      <w:lvlJc w:val="left"/>
      <w:pPr>
        <w:ind w:left="1282" w:hanging="425"/>
      </w:pPr>
      <w:rPr>
        <w:rFonts w:hint="default"/>
        <w:lang w:val="en-US" w:eastAsia="en-US" w:bidi="en-US"/>
      </w:rPr>
    </w:lvl>
    <w:lvl w:ilvl="4" w:tplc="CB58A0E0">
      <w:numFmt w:val="bullet"/>
      <w:lvlText w:val="•"/>
      <w:lvlJc w:val="left"/>
      <w:pPr>
        <w:ind w:left="1522" w:hanging="425"/>
      </w:pPr>
      <w:rPr>
        <w:rFonts w:hint="default"/>
        <w:lang w:val="en-US" w:eastAsia="en-US" w:bidi="en-US"/>
      </w:rPr>
    </w:lvl>
    <w:lvl w:ilvl="5" w:tplc="1AB283C8">
      <w:numFmt w:val="bullet"/>
      <w:lvlText w:val="•"/>
      <w:lvlJc w:val="left"/>
      <w:pPr>
        <w:ind w:left="1763" w:hanging="425"/>
      </w:pPr>
      <w:rPr>
        <w:rFonts w:hint="default"/>
        <w:lang w:val="en-US" w:eastAsia="en-US" w:bidi="en-US"/>
      </w:rPr>
    </w:lvl>
    <w:lvl w:ilvl="6" w:tplc="F05218A6">
      <w:numFmt w:val="bullet"/>
      <w:lvlText w:val="•"/>
      <w:lvlJc w:val="left"/>
      <w:pPr>
        <w:ind w:left="2004" w:hanging="425"/>
      </w:pPr>
      <w:rPr>
        <w:rFonts w:hint="default"/>
        <w:lang w:val="en-US" w:eastAsia="en-US" w:bidi="en-US"/>
      </w:rPr>
    </w:lvl>
    <w:lvl w:ilvl="7" w:tplc="EDC2D774">
      <w:numFmt w:val="bullet"/>
      <w:lvlText w:val="•"/>
      <w:lvlJc w:val="left"/>
      <w:pPr>
        <w:ind w:left="2244" w:hanging="425"/>
      </w:pPr>
      <w:rPr>
        <w:rFonts w:hint="default"/>
        <w:lang w:val="en-US" w:eastAsia="en-US" w:bidi="en-US"/>
      </w:rPr>
    </w:lvl>
    <w:lvl w:ilvl="8" w:tplc="2988B6D0">
      <w:numFmt w:val="bullet"/>
      <w:lvlText w:val="•"/>
      <w:lvlJc w:val="left"/>
      <w:pPr>
        <w:ind w:left="2485" w:hanging="425"/>
      </w:pPr>
      <w:rPr>
        <w:rFonts w:hint="default"/>
        <w:lang w:val="en-US" w:eastAsia="en-US" w:bidi="en-US"/>
      </w:rPr>
    </w:lvl>
  </w:abstractNum>
  <w:abstractNum w:abstractNumId="16" w15:restartNumberingAfterBreak="0">
    <w:nsid w:val="3A422446"/>
    <w:multiLevelType w:val="hybridMultilevel"/>
    <w:tmpl w:val="0BFAC77A"/>
    <w:lvl w:ilvl="0" w:tplc="48E87B54">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EA7E8630">
      <w:numFmt w:val="bullet"/>
      <w:lvlText w:val="•"/>
      <w:lvlJc w:val="left"/>
      <w:pPr>
        <w:ind w:left="800" w:hanging="425"/>
      </w:pPr>
      <w:rPr>
        <w:rFonts w:hint="default"/>
        <w:lang w:val="en-US" w:eastAsia="en-US" w:bidi="en-US"/>
      </w:rPr>
    </w:lvl>
    <w:lvl w:ilvl="2" w:tplc="73921B6C">
      <w:numFmt w:val="bullet"/>
      <w:lvlText w:val="•"/>
      <w:lvlJc w:val="left"/>
      <w:pPr>
        <w:ind w:left="1041" w:hanging="425"/>
      </w:pPr>
      <w:rPr>
        <w:rFonts w:hint="default"/>
        <w:lang w:val="en-US" w:eastAsia="en-US" w:bidi="en-US"/>
      </w:rPr>
    </w:lvl>
    <w:lvl w:ilvl="3" w:tplc="40345536">
      <w:numFmt w:val="bullet"/>
      <w:lvlText w:val="•"/>
      <w:lvlJc w:val="left"/>
      <w:pPr>
        <w:ind w:left="1282" w:hanging="425"/>
      </w:pPr>
      <w:rPr>
        <w:rFonts w:hint="default"/>
        <w:lang w:val="en-US" w:eastAsia="en-US" w:bidi="en-US"/>
      </w:rPr>
    </w:lvl>
    <w:lvl w:ilvl="4" w:tplc="84B81744">
      <w:numFmt w:val="bullet"/>
      <w:lvlText w:val="•"/>
      <w:lvlJc w:val="left"/>
      <w:pPr>
        <w:ind w:left="1522" w:hanging="425"/>
      </w:pPr>
      <w:rPr>
        <w:rFonts w:hint="default"/>
        <w:lang w:val="en-US" w:eastAsia="en-US" w:bidi="en-US"/>
      </w:rPr>
    </w:lvl>
    <w:lvl w:ilvl="5" w:tplc="DAB4AA0C">
      <w:numFmt w:val="bullet"/>
      <w:lvlText w:val="•"/>
      <w:lvlJc w:val="left"/>
      <w:pPr>
        <w:ind w:left="1763" w:hanging="425"/>
      </w:pPr>
      <w:rPr>
        <w:rFonts w:hint="default"/>
        <w:lang w:val="en-US" w:eastAsia="en-US" w:bidi="en-US"/>
      </w:rPr>
    </w:lvl>
    <w:lvl w:ilvl="6" w:tplc="36468040">
      <w:numFmt w:val="bullet"/>
      <w:lvlText w:val="•"/>
      <w:lvlJc w:val="left"/>
      <w:pPr>
        <w:ind w:left="2004" w:hanging="425"/>
      </w:pPr>
      <w:rPr>
        <w:rFonts w:hint="default"/>
        <w:lang w:val="en-US" w:eastAsia="en-US" w:bidi="en-US"/>
      </w:rPr>
    </w:lvl>
    <w:lvl w:ilvl="7" w:tplc="AE2A32B6">
      <w:numFmt w:val="bullet"/>
      <w:lvlText w:val="•"/>
      <w:lvlJc w:val="left"/>
      <w:pPr>
        <w:ind w:left="2244" w:hanging="425"/>
      </w:pPr>
      <w:rPr>
        <w:rFonts w:hint="default"/>
        <w:lang w:val="en-US" w:eastAsia="en-US" w:bidi="en-US"/>
      </w:rPr>
    </w:lvl>
    <w:lvl w:ilvl="8" w:tplc="F7121144">
      <w:numFmt w:val="bullet"/>
      <w:lvlText w:val="•"/>
      <w:lvlJc w:val="left"/>
      <w:pPr>
        <w:ind w:left="2485" w:hanging="425"/>
      </w:pPr>
      <w:rPr>
        <w:rFonts w:hint="default"/>
        <w:lang w:val="en-US" w:eastAsia="en-US" w:bidi="en-US"/>
      </w:rPr>
    </w:lvl>
  </w:abstractNum>
  <w:abstractNum w:abstractNumId="17" w15:restartNumberingAfterBreak="0">
    <w:nsid w:val="3A754BBD"/>
    <w:multiLevelType w:val="hybridMultilevel"/>
    <w:tmpl w:val="B82ABD66"/>
    <w:lvl w:ilvl="0" w:tplc="A24CC00E">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4D4CE272">
      <w:numFmt w:val="bullet"/>
      <w:lvlText w:val="•"/>
      <w:lvlJc w:val="left"/>
      <w:pPr>
        <w:ind w:left="800" w:hanging="425"/>
      </w:pPr>
      <w:rPr>
        <w:rFonts w:hint="default"/>
        <w:lang w:val="en-US" w:eastAsia="en-US" w:bidi="en-US"/>
      </w:rPr>
    </w:lvl>
    <w:lvl w:ilvl="2" w:tplc="B4A24696">
      <w:numFmt w:val="bullet"/>
      <w:lvlText w:val="•"/>
      <w:lvlJc w:val="left"/>
      <w:pPr>
        <w:ind w:left="1041" w:hanging="425"/>
      </w:pPr>
      <w:rPr>
        <w:rFonts w:hint="default"/>
        <w:lang w:val="en-US" w:eastAsia="en-US" w:bidi="en-US"/>
      </w:rPr>
    </w:lvl>
    <w:lvl w:ilvl="3" w:tplc="5BC651F4">
      <w:numFmt w:val="bullet"/>
      <w:lvlText w:val="•"/>
      <w:lvlJc w:val="left"/>
      <w:pPr>
        <w:ind w:left="1282" w:hanging="425"/>
      </w:pPr>
      <w:rPr>
        <w:rFonts w:hint="default"/>
        <w:lang w:val="en-US" w:eastAsia="en-US" w:bidi="en-US"/>
      </w:rPr>
    </w:lvl>
    <w:lvl w:ilvl="4" w:tplc="969090AC">
      <w:numFmt w:val="bullet"/>
      <w:lvlText w:val="•"/>
      <w:lvlJc w:val="left"/>
      <w:pPr>
        <w:ind w:left="1522" w:hanging="425"/>
      </w:pPr>
      <w:rPr>
        <w:rFonts w:hint="default"/>
        <w:lang w:val="en-US" w:eastAsia="en-US" w:bidi="en-US"/>
      </w:rPr>
    </w:lvl>
    <w:lvl w:ilvl="5" w:tplc="85F0ABB4">
      <w:numFmt w:val="bullet"/>
      <w:lvlText w:val="•"/>
      <w:lvlJc w:val="left"/>
      <w:pPr>
        <w:ind w:left="1763" w:hanging="425"/>
      </w:pPr>
      <w:rPr>
        <w:rFonts w:hint="default"/>
        <w:lang w:val="en-US" w:eastAsia="en-US" w:bidi="en-US"/>
      </w:rPr>
    </w:lvl>
    <w:lvl w:ilvl="6" w:tplc="8302644A">
      <w:numFmt w:val="bullet"/>
      <w:lvlText w:val="•"/>
      <w:lvlJc w:val="left"/>
      <w:pPr>
        <w:ind w:left="2004" w:hanging="425"/>
      </w:pPr>
      <w:rPr>
        <w:rFonts w:hint="default"/>
        <w:lang w:val="en-US" w:eastAsia="en-US" w:bidi="en-US"/>
      </w:rPr>
    </w:lvl>
    <w:lvl w:ilvl="7" w:tplc="FAE84952">
      <w:numFmt w:val="bullet"/>
      <w:lvlText w:val="•"/>
      <w:lvlJc w:val="left"/>
      <w:pPr>
        <w:ind w:left="2244" w:hanging="425"/>
      </w:pPr>
      <w:rPr>
        <w:rFonts w:hint="default"/>
        <w:lang w:val="en-US" w:eastAsia="en-US" w:bidi="en-US"/>
      </w:rPr>
    </w:lvl>
    <w:lvl w:ilvl="8" w:tplc="3C388CE8">
      <w:numFmt w:val="bullet"/>
      <w:lvlText w:val="•"/>
      <w:lvlJc w:val="left"/>
      <w:pPr>
        <w:ind w:left="2485" w:hanging="425"/>
      </w:pPr>
      <w:rPr>
        <w:rFonts w:hint="default"/>
        <w:lang w:val="en-US" w:eastAsia="en-US" w:bidi="en-US"/>
      </w:rPr>
    </w:lvl>
  </w:abstractNum>
  <w:abstractNum w:abstractNumId="18" w15:restartNumberingAfterBreak="0">
    <w:nsid w:val="3F7474D6"/>
    <w:multiLevelType w:val="hybridMultilevel"/>
    <w:tmpl w:val="F6361ADE"/>
    <w:lvl w:ilvl="0" w:tplc="30603780">
      <w:start w:val="1"/>
      <w:numFmt w:val="decimal"/>
      <w:lvlText w:val="%1."/>
      <w:lvlJc w:val="left"/>
      <w:pPr>
        <w:ind w:left="565" w:hanging="425"/>
        <w:jc w:val="right"/>
      </w:pPr>
      <w:rPr>
        <w:rFonts w:ascii="Arial" w:eastAsia="Arial" w:hAnsi="Arial" w:cs="Arial" w:hint="default"/>
        <w:spacing w:val="-2"/>
        <w:w w:val="100"/>
        <w:sz w:val="17"/>
        <w:szCs w:val="17"/>
        <w:lang w:val="en-US" w:eastAsia="en-US" w:bidi="en-US"/>
      </w:rPr>
    </w:lvl>
    <w:lvl w:ilvl="1" w:tplc="B40CA2C2">
      <w:numFmt w:val="bullet"/>
      <w:lvlText w:val="•"/>
      <w:lvlJc w:val="left"/>
      <w:pPr>
        <w:ind w:left="800" w:hanging="425"/>
      </w:pPr>
      <w:rPr>
        <w:rFonts w:hint="default"/>
        <w:lang w:val="en-US" w:eastAsia="en-US" w:bidi="en-US"/>
      </w:rPr>
    </w:lvl>
    <w:lvl w:ilvl="2" w:tplc="939414D2">
      <w:numFmt w:val="bullet"/>
      <w:lvlText w:val="•"/>
      <w:lvlJc w:val="left"/>
      <w:pPr>
        <w:ind w:left="1041" w:hanging="425"/>
      </w:pPr>
      <w:rPr>
        <w:rFonts w:hint="default"/>
        <w:lang w:val="en-US" w:eastAsia="en-US" w:bidi="en-US"/>
      </w:rPr>
    </w:lvl>
    <w:lvl w:ilvl="3" w:tplc="114E3B62">
      <w:numFmt w:val="bullet"/>
      <w:lvlText w:val="•"/>
      <w:lvlJc w:val="left"/>
      <w:pPr>
        <w:ind w:left="1282" w:hanging="425"/>
      </w:pPr>
      <w:rPr>
        <w:rFonts w:hint="default"/>
        <w:lang w:val="en-US" w:eastAsia="en-US" w:bidi="en-US"/>
      </w:rPr>
    </w:lvl>
    <w:lvl w:ilvl="4" w:tplc="9DA2FF66">
      <w:numFmt w:val="bullet"/>
      <w:lvlText w:val="•"/>
      <w:lvlJc w:val="left"/>
      <w:pPr>
        <w:ind w:left="1522" w:hanging="425"/>
      </w:pPr>
      <w:rPr>
        <w:rFonts w:hint="default"/>
        <w:lang w:val="en-US" w:eastAsia="en-US" w:bidi="en-US"/>
      </w:rPr>
    </w:lvl>
    <w:lvl w:ilvl="5" w:tplc="9282FD8C">
      <w:numFmt w:val="bullet"/>
      <w:lvlText w:val="•"/>
      <w:lvlJc w:val="left"/>
      <w:pPr>
        <w:ind w:left="1763" w:hanging="425"/>
      </w:pPr>
      <w:rPr>
        <w:rFonts w:hint="default"/>
        <w:lang w:val="en-US" w:eastAsia="en-US" w:bidi="en-US"/>
      </w:rPr>
    </w:lvl>
    <w:lvl w:ilvl="6" w:tplc="6D2E1036">
      <w:numFmt w:val="bullet"/>
      <w:lvlText w:val="•"/>
      <w:lvlJc w:val="left"/>
      <w:pPr>
        <w:ind w:left="2004" w:hanging="425"/>
      </w:pPr>
      <w:rPr>
        <w:rFonts w:hint="default"/>
        <w:lang w:val="en-US" w:eastAsia="en-US" w:bidi="en-US"/>
      </w:rPr>
    </w:lvl>
    <w:lvl w:ilvl="7" w:tplc="5F84E3B6">
      <w:numFmt w:val="bullet"/>
      <w:lvlText w:val="•"/>
      <w:lvlJc w:val="left"/>
      <w:pPr>
        <w:ind w:left="2244" w:hanging="425"/>
      </w:pPr>
      <w:rPr>
        <w:rFonts w:hint="default"/>
        <w:lang w:val="en-US" w:eastAsia="en-US" w:bidi="en-US"/>
      </w:rPr>
    </w:lvl>
    <w:lvl w:ilvl="8" w:tplc="4E3252F2">
      <w:numFmt w:val="bullet"/>
      <w:lvlText w:val="•"/>
      <w:lvlJc w:val="left"/>
      <w:pPr>
        <w:ind w:left="2485" w:hanging="425"/>
      </w:pPr>
      <w:rPr>
        <w:rFonts w:hint="default"/>
        <w:lang w:val="en-US" w:eastAsia="en-US" w:bidi="en-US"/>
      </w:rPr>
    </w:lvl>
  </w:abstractNum>
  <w:abstractNum w:abstractNumId="19" w15:restartNumberingAfterBreak="0">
    <w:nsid w:val="41CA1B01"/>
    <w:multiLevelType w:val="hybridMultilevel"/>
    <w:tmpl w:val="E86406B4"/>
    <w:lvl w:ilvl="0" w:tplc="613E24FA">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D6EA55BE">
      <w:numFmt w:val="bullet"/>
      <w:lvlText w:val="•"/>
      <w:lvlJc w:val="left"/>
      <w:pPr>
        <w:ind w:left="800" w:hanging="425"/>
      </w:pPr>
      <w:rPr>
        <w:rFonts w:hint="default"/>
        <w:lang w:val="en-US" w:eastAsia="en-US" w:bidi="en-US"/>
      </w:rPr>
    </w:lvl>
    <w:lvl w:ilvl="2" w:tplc="ACACB9A2">
      <w:numFmt w:val="bullet"/>
      <w:lvlText w:val="•"/>
      <w:lvlJc w:val="left"/>
      <w:pPr>
        <w:ind w:left="1041" w:hanging="425"/>
      </w:pPr>
      <w:rPr>
        <w:rFonts w:hint="default"/>
        <w:lang w:val="en-US" w:eastAsia="en-US" w:bidi="en-US"/>
      </w:rPr>
    </w:lvl>
    <w:lvl w:ilvl="3" w:tplc="1A7E9CFC">
      <w:numFmt w:val="bullet"/>
      <w:lvlText w:val="•"/>
      <w:lvlJc w:val="left"/>
      <w:pPr>
        <w:ind w:left="1282" w:hanging="425"/>
      </w:pPr>
      <w:rPr>
        <w:rFonts w:hint="default"/>
        <w:lang w:val="en-US" w:eastAsia="en-US" w:bidi="en-US"/>
      </w:rPr>
    </w:lvl>
    <w:lvl w:ilvl="4" w:tplc="1040DB1E">
      <w:numFmt w:val="bullet"/>
      <w:lvlText w:val="•"/>
      <w:lvlJc w:val="left"/>
      <w:pPr>
        <w:ind w:left="1522" w:hanging="425"/>
      </w:pPr>
      <w:rPr>
        <w:rFonts w:hint="default"/>
        <w:lang w:val="en-US" w:eastAsia="en-US" w:bidi="en-US"/>
      </w:rPr>
    </w:lvl>
    <w:lvl w:ilvl="5" w:tplc="B86475E0">
      <w:numFmt w:val="bullet"/>
      <w:lvlText w:val="•"/>
      <w:lvlJc w:val="left"/>
      <w:pPr>
        <w:ind w:left="1763" w:hanging="425"/>
      </w:pPr>
      <w:rPr>
        <w:rFonts w:hint="default"/>
        <w:lang w:val="en-US" w:eastAsia="en-US" w:bidi="en-US"/>
      </w:rPr>
    </w:lvl>
    <w:lvl w:ilvl="6" w:tplc="740A14C0">
      <w:numFmt w:val="bullet"/>
      <w:lvlText w:val="•"/>
      <w:lvlJc w:val="left"/>
      <w:pPr>
        <w:ind w:left="2004" w:hanging="425"/>
      </w:pPr>
      <w:rPr>
        <w:rFonts w:hint="default"/>
        <w:lang w:val="en-US" w:eastAsia="en-US" w:bidi="en-US"/>
      </w:rPr>
    </w:lvl>
    <w:lvl w:ilvl="7" w:tplc="6700F2AE">
      <w:numFmt w:val="bullet"/>
      <w:lvlText w:val="•"/>
      <w:lvlJc w:val="left"/>
      <w:pPr>
        <w:ind w:left="2244" w:hanging="425"/>
      </w:pPr>
      <w:rPr>
        <w:rFonts w:hint="default"/>
        <w:lang w:val="en-US" w:eastAsia="en-US" w:bidi="en-US"/>
      </w:rPr>
    </w:lvl>
    <w:lvl w:ilvl="8" w:tplc="C824C36C">
      <w:numFmt w:val="bullet"/>
      <w:lvlText w:val="•"/>
      <w:lvlJc w:val="left"/>
      <w:pPr>
        <w:ind w:left="2485" w:hanging="425"/>
      </w:pPr>
      <w:rPr>
        <w:rFonts w:hint="default"/>
        <w:lang w:val="en-US" w:eastAsia="en-US" w:bidi="en-US"/>
      </w:rPr>
    </w:lvl>
  </w:abstractNum>
  <w:abstractNum w:abstractNumId="20" w15:restartNumberingAfterBreak="0">
    <w:nsid w:val="44BD46FE"/>
    <w:multiLevelType w:val="hybridMultilevel"/>
    <w:tmpl w:val="56B603EA"/>
    <w:lvl w:ilvl="0" w:tplc="84788A46">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0C4059EA">
      <w:numFmt w:val="bullet"/>
      <w:lvlText w:val="•"/>
      <w:lvlJc w:val="left"/>
      <w:pPr>
        <w:ind w:left="800" w:hanging="425"/>
      </w:pPr>
      <w:rPr>
        <w:rFonts w:hint="default"/>
        <w:lang w:val="en-US" w:eastAsia="en-US" w:bidi="en-US"/>
      </w:rPr>
    </w:lvl>
    <w:lvl w:ilvl="2" w:tplc="EAAC7626">
      <w:numFmt w:val="bullet"/>
      <w:lvlText w:val="•"/>
      <w:lvlJc w:val="left"/>
      <w:pPr>
        <w:ind w:left="1041" w:hanging="425"/>
      </w:pPr>
      <w:rPr>
        <w:rFonts w:hint="default"/>
        <w:lang w:val="en-US" w:eastAsia="en-US" w:bidi="en-US"/>
      </w:rPr>
    </w:lvl>
    <w:lvl w:ilvl="3" w:tplc="34529D30">
      <w:numFmt w:val="bullet"/>
      <w:lvlText w:val="•"/>
      <w:lvlJc w:val="left"/>
      <w:pPr>
        <w:ind w:left="1282" w:hanging="425"/>
      </w:pPr>
      <w:rPr>
        <w:rFonts w:hint="default"/>
        <w:lang w:val="en-US" w:eastAsia="en-US" w:bidi="en-US"/>
      </w:rPr>
    </w:lvl>
    <w:lvl w:ilvl="4" w:tplc="E9E6DD5C">
      <w:numFmt w:val="bullet"/>
      <w:lvlText w:val="•"/>
      <w:lvlJc w:val="left"/>
      <w:pPr>
        <w:ind w:left="1522" w:hanging="425"/>
      </w:pPr>
      <w:rPr>
        <w:rFonts w:hint="default"/>
        <w:lang w:val="en-US" w:eastAsia="en-US" w:bidi="en-US"/>
      </w:rPr>
    </w:lvl>
    <w:lvl w:ilvl="5" w:tplc="B27E112E">
      <w:numFmt w:val="bullet"/>
      <w:lvlText w:val="•"/>
      <w:lvlJc w:val="left"/>
      <w:pPr>
        <w:ind w:left="1763" w:hanging="425"/>
      </w:pPr>
      <w:rPr>
        <w:rFonts w:hint="default"/>
        <w:lang w:val="en-US" w:eastAsia="en-US" w:bidi="en-US"/>
      </w:rPr>
    </w:lvl>
    <w:lvl w:ilvl="6" w:tplc="68B2E7B8">
      <w:numFmt w:val="bullet"/>
      <w:lvlText w:val="•"/>
      <w:lvlJc w:val="left"/>
      <w:pPr>
        <w:ind w:left="2004" w:hanging="425"/>
      </w:pPr>
      <w:rPr>
        <w:rFonts w:hint="default"/>
        <w:lang w:val="en-US" w:eastAsia="en-US" w:bidi="en-US"/>
      </w:rPr>
    </w:lvl>
    <w:lvl w:ilvl="7" w:tplc="32B4968C">
      <w:numFmt w:val="bullet"/>
      <w:lvlText w:val="•"/>
      <w:lvlJc w:val="left"/>
      <w:pPr>
        <w:ind w:left="2244" w:hanging="425"/>
      </w:pPr>
      <w:rPr>
        <w:rFonts w:hint="default"/>
        <w:lang w:val="en-US" w:eastAsia="en-US" w:bidi="en-US"/>
      </w:rPr>
    </w:lvl>
    <w:lvl w:ilvl="8" w:tplc="EF6CAC1E">
      <w:numFmt w:val="bullet"/>
      <w:lvlText w:val="•"/>
      <w:lvlJc w:val="left"/>
      <w:pPr>
        <w:ind w:left="2485" w:hanging="425"/>
      </w:pPr>
      <w:rPr>
        <w:rFonts w:hint="default"/>
        <w:lang w:val="en-US" w:eastAsia="en-US" w:bidi="en-US"/>
      </w:rPr>
    </w:lvl>
  </w:abstractNum>
  <w:abstractNum w:abstractNumId="21" w15:restartNumberingAfterBreak="0">
    <w:nsid w:val="465A40F2"/>
    <w:multiLevelType w:val="hybridMultilevel"/>
    <w:tmpl w:val="AC828DB0"/>
    <w:lvl w:ilvl="0" w:tplc="3ED86ADA">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9064ED7C">
      <w:numFmt w:val="bullet"/>
      <w:lvlText w:val="•"/>
      <w:lvlJc w:val="left"/>
      <w:pPr>
        <w:ind w:left="800" w:hanging="425"/>
      </w:pPr>
      <w:rPr>
        <w:rFonts w:hint="default"/>
        <w:lang w:val="en-US" w:eastAsia="en-US" w:bidi="en-US"/>
      </w:rPr>
    </w:lvl>
    <w:lvl w:ilvl="2" w:tplc="319A382A">
      <w:numFmt w:val="bullet"/>
      <w:lvlText w:val="•"/>
      <w:lvlJc w:val="left"/>
      <w:pPr>
        <w:ind w:left="1041" w:hanging="425"/>
      </w:pPr>
      <w:rPr>
        <w:rFonts w:hint="default"/>
        <w:lang w:val="en-US" w:eastAsia="en-US" w:bidi="en-US"/>
      </w:rPr>
    </w:lvl>
    <w:lvl w:ilvl="3" w:tplc="F440BF1E">
      <w:numFmt w:val="bullet"/>
      <w:lvlText w:val="•"/>
      <w:lvlJc w:val="left"/>
      <w:pPr>
        <w:ind w:left="1282" w:hanging="425"/>
      </w:pPr>
      <w:rPr>
        <w:rFonts w:hint="default"/>
        <w:lang w:val="en-US" w:eastAsia="en-US" w:bidi="en-US"/>
      </w:rPr>
    </w:lvl>
    <w:lvl w:ilvl="4" w:tplc="6D586962">
      <w:numFmt w:val="bullet"/>
      <w:lvlText w:val="•"/>
      <w:lvlJc w:val="left"/>
      <w:pPr>
        <w:ind w:left="1522" w:hanging="425"/>
      </w:pPr>
      <w:rPr>
        <w:rFonts w:hint="default"/>
        <w:lang w:val="en-US" w:eastAsia="en-US" w:bidi="en-US"/>
      </w:rPr>
    </w:lvl>
    <w:lvl w:ilvl="5" w:tplc="66A403D2">
      <w:numFmt w:val="bullet"/>
      <w:lvlText w:val="•"/>
      <w:lvlJc w:val="left"/>
      <w:pPr>
        <w:ind w:left="1763" w:hanging="425"/>
      </w:pPr>
      <w:rPr>
        <w:rFonts w:hint="default"/>
        <w:lang w:val="en-US" w:eastAsia="en-US" w:bidi="en-US"/>
      </w:rPr>
    </w:lvl>
    <w:lvl w:ilvl="6" w:tplc="F3F24C68">
      <w:numFmt w:val="bullet"/>
      <w:lvlText w:val="•"/>
      <w:lvlJc w:val="left"/>
      <w:pPr>
        <w:ind w:left="2004" w:hanging="425"/>
      </w:pPr>
      <w:rPr>
        <w:rFonts w:hint="default"/>
        <w:lang w:val="en-US" w:eastAsia="en-US" w:bidi="en-US"/>
      </w:rPr>
    </w:lvl>
    <w:lvl w:ilvl="7" w:tplc="8FDA451A">
      <w:numFmt w:val="bullet"/>
      <w:lvlText w:val="•"/>
      <w:lvlJc w:val="left"/>
      <w:pPr>
        <w:ind w:left="2244" w:hanging="425"/>
      </w:pPr>
      <w:rPr>
        <w:rFonts w:hint="default"/>
        <w:lang w:val="en-US" w:eastAsia="en-US" w:bidi="en-US"/>
      </w:rPr>
    </w:lvl>
    <w:lvl w:ilvl="8" w:tplc="49F22004">
      <w:numFmt w:val="bullet"/>
      <w:lvlText w:val="•"/>
      <w:lvlJc w:val="left"/>
      <w:pPr>
        <w:ind w:left="2485" w:hanging="425"/>
      </w:pPr>
      <w:rPr>
        <w:rFonts w:hint="default"/>
        <w:lang w:val="en-US" w:eastAsia="en-US" w:bidi="en-US"/>
      </w:rPr>
    </w:lvl>
  </w:abstractNum>
  <w:abstractNum w:abstractNumId="22" w15:restartNumberingAfterBreak="0">
    <w:nsid w:val="47925EC7"/>
    <w:multiLevelType w:val="hybridMultilevel"/>
    <w:tmpl w:val="F6361ADE"/>
    <w:lvl w:ilvl="0" w:tplc="30603780">
      <w:start w:val="1"/>
      <w:numFmt w:val="decimal"/>
      <w:lvlText w:val="%1."/>
      <w:lvlJc w:val="left"/>
      <w:pPr>
        <w:ind w:left="565" w:hanging="425"/>
        <w:jc w:val="right"/>
      </w:pPr>
      <w:rPr>
        <w:rFonts w:ascii="Arial" w:eastAsia="Arial" w:hAnsi="Arial" w:cs="Arial" w:hint="default"/>
        <w:spacing w:val="-2"/>
        <w:w w:val="100"/>
        <w:sz w:val="17"/>
        <w:szCs w:val="17"/>
        <w:lang w:val="en-US" w:eastAsia="en-US" w:bidi="en-US"/>
      </w:rPr>
    </w:lvl>
    <w:lvl w:ilvl="1" w:tplc="B40CA2C2">
      <w:numFmt w:val="bullet"/>
      <w:lvlText w:val="•"/>
      <w:lvlJc w:val="left"/>
      <w:pPr>
        <w:ind w:left="800" w:hanging="425"/>
      </w:pPr>
      <w:rPr>
        <w:rFonts w:hint="default"/>
        <w:lang w:val="en-US" w:eastAsia="en-US" w:bidi="en-US"/>
      </w:rPr>
    </w:lvl>
    <w:lvl w:ilvl="2" w:tplc="939414D2">
      <w:numFmt w:val="bullet"/>
      <w:lvlText w:val="•"/>
      <w:lvlJc w:val="left"/>
      <w:pPr>
        <w:ind w:left="1041" w:hanging="425"/>
      </w:pPr>
      <w:rPr>
        <w:rFonts w:hint="default"/>
        <w:lang w:val="en-US" w:eastAsia="en-US" w:bidi="en-US"/>
      </w:rPr>
    </w:lvl>
    <w:lvl w:ilvl="3" w:tplc="114E3B62">
      <w:numFmt w:val="bullet"/>
      <w:lvlText w:val="•"/>
      <w:lvlJc w:val="left"/>
      <w:pPr>
        <w:ind w:left="1282" w:hanging="425"/>
      </w:pPr>
      <w:rPr>
        <w:rFonts w:hint="default"/>
        <w:lang w:val="en-US" w:eastAsia="en-US" w:bidi="en-US"/>
      </w:rPr>
    </w:lvl>
    <w:lvl w:ilvl="4" w:tplc="9DA2FF66">
      <w:numFmt w:val="bullet"/>
      <w:lvlText w:val="•"/>
      <w:lvlJc w:val="left"/>
      <w:pPr>
        <w:ind w:left="1522" w:hanging="425"/>
      </w:pPr>
      <w:rPr>
        <w:rFonts w:hint="default"/>
        <w:lang w:val="en-US" w:eastAsia="en-US" w:bidi="en-US"/>
      </w:rPr>
    </w:lvl>
    <w:lvl w:ilvl="5" w:tplc="9282FD8C">
      <w:numFmt w:val="bullet"/>
      <w:lvlText w:val="•"/>
      <w:lvlJc w:val="left"/>
      <w:pPr>
        <w:ind w:left="1763" w:hanging="425"/>
      </w:pPr>
      <w:rPr>
        <w:rFonts w:hint="default"/>
        <w:lang w:val="en-US" w:eastAsia="en-US" w:bidi="en-US"/>
      </w:rPr>
    </w:lvl>
    <w:lvl w:ilvl="6" w:tplc="6D2E1036">
      <w:numFmt w:val="bullet"/>
      <w:lvlText w:val="•"/>
      <w:lvlJc w:val="left"/>
      <w:pPr>
        <w:ind w:left="2004" w:hanging="425"/>
      </w:pPr>
      <w:rPr>
        <w:rFonts w:hint="default"/>
        <w:lang w:val="en-US" w:eastAsia="en-US" w:bidi="en-US"/>
      </w:rPr>
    </w:lvl>
    <w:lvl w:ilvl="7" w:tplc="5F84E3B6">
      <w:numFmt w:val="bullet"/>
      <w:lvlText w:val="•"/>
      <w:lvlJc w:val="left"/>
      <w:pPr>
        <w:ind w:left="2244" w:hanging="425"/>
      </w:pPr>
      <w:rPr>
        <w:rFonts w:hint="default"/>
        <w:lang w:val="en-US" w:eastAsia="en-US" w:bidi="en-US"/>
      </w:rPr>
    </w:lvl>
    <w:lvl w:ilvl="8" w:tplc="4E3252F2">
      <w:numFmt w:val="bullet"/>
      <w:lvlText w:val="•"/>
      <w:lvlJc w:val="left"/>
      <w:pPr>
        <w:ind w:left="2485" w:hanging="425"/>
      </w:pPr>
      <w:rPr>
        <w:rFonts w:hint="default"/>
        <w:lang w:val="en-US" w:eastAsia="en-US" w:bidi="en-US"/>
      </w:rPr>
    </w:lvl>
  </w:abstractNum>
  <w:abstractNum w:abstractNumId="23" w15:restartNumberingAfterBreak="0">
    <w:nsid w:val="483A24CC"/>
    <w:multiLevelType w:val="hybridMultilevel"/>
    <w:tmpl w:val="56FA28CE"/>
    <w:lvl w:ilvl="0" w:tplc="B2840CD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FDB0F7C0">
      <w:numFmt w:val="bullet"/>
      <w:lvlText w:val="•"/>
      <w:lvlJc w:val="left"/>
      <w:pPr>
        <w:ind w:left="800" w:hanging="425"/>
      </w:pPr>
      <w:rPr>
        <w:rFonts w:hint="default"/>
        <w:lang w:val="en-US" w:eastAsia="en-US" w:bidi="en-US"/>
      </w:rPr>
    </w:lvl>
    <w:lvl w:ilvl="2" w:tplc="3C643862">
      <w:numFmt w:val="bullet"/>
      <w:lvlText w:val="•"/>
      <w:lvlJc w:val="left"/>
      <w:pPr>
        <w:ind w:left="1041" w:hanging="425"/>
      </w:pPr>
      <w:rPr>
        <w:rFonts w:hint="default"/>
        <w:lang w:val="en-US" w:eastAsia="en-US" w:bidi="en-US"/>
      </w:rPr>
    </w:lvl>
    <w:lvl w:ilvl="3" w:tplc="808E57E2">
      <w:numFmt w:val="bullet"/>
      <w:lvlText w:val="•"/>
      <w:lvlJc w:val="left"/>
      <w:pPr>
        <w:ind w:left="1282" w:hanging="425"/>
      </w:pPr>
      <w:rPr>
        <w:rFonts w:hint="default"/>
        <w:lang w:val="en-US" w:eastAsia="en-US" w:bidi="en-US"/>
      </w:rPr>
    </w:lvl>
    <w:lvl w:ilvl="4" w:tplc="CB58A0E0">
      <w:numFmt w:val="bullet"/>
      <w:lvlText w:val="•"/>
      <w:lvlJc w:val="left"/>
      <w:pPr>
        <w:ind w:left="1522" w:hanging="425"/>
      </w:pPr>
      <w:rPr>
        <w:rFonts w:hint="default"/>
        <w:lang w:val="en-US" w:eastAsia="en-US" w:bidi="en-US"/>
      </w:rPr>
    </w:lvl>
    <w:lvl w:ilvl="5" w:tplc="1AB283C8">
      <w:numFmt w:val="bullet"/>
      <w:lvlText w:val="•"/>
      <w:lvlJc w:val="left"/>
      <w:pPr>
        <w:ind w:left="1763" w:hanging="425"/>
      </w:pPr>
      <w:rPr>
        <w:rFonts w:hint="default"/>
        <w:lang w:val="en-US" w:eastAsia="en-US" w:bidi="en-US"/>
      </w:rPr>
    </w:lvl>
    <w:lvl w:ilvl="6" w:tplc="F05218A6">
      <w:numFmt w:val="bullet"/>
      <w:lvlText w:val="•"/>
      <w:lvlJc w:val="left"/>
      <w:pPr>
        <w:ind w:left="2004" w:hanging="425"/>
      </w:pPr>
      <w:rPr>
        <w:rFonts w:hint="default"/>
        <w:lang w:val="en-US" w:eastAsia="en-US" w:bidi="en-US"/>
      </w:rPr>
    </w:lvl>
    <w:lvl w:ilvl="7" w:tplc="EDC2D774">
      <w:numFmt w:val="bullet"/>
      <w:lvlText w:val="•"/>
      <w:lvlJc w:val="left"/>
      <w:pPr>
        <w:ind w:left="2244" w:hanging="425"/>
      </w:pPr>
      <w:rPr>
        <w:rFonts w:hint="default"/>
        <w:lang w:val="en-US" w:eastAsia="en-US" w:bidi="en-US"/>
      </w:rPr>
    </w:lvl>
    <w:lvl w:ilvl="8" w:tplc="2988B6D0">
      <w:numFmt w:val="bullet"/>
      <w:lvlText w:val="•"/>
      <w:lvlJc w:val="left"/>
      <w:pPr>
        <w:ind w:left="2485" w:hanging="425"/>
      </w:pPr>
      <w:rPr>
        <w:rFonts w:hint="default"/>
        <w:lang w:val="en-US" w:eastAsia="en-US" w:bidi="en-US"/>
      </w:rPr>
    </w:lvl>
  </w:abstractNum>
  <w:abstractNum w:abstractNumId="24" w15:restartNumberingAfterBreak="0">
    <w:nsid w:val="49685A58"/>
    <w:multiLevelType w:val="hybridMultilevel"/>
    <w:tmpl w:val="A8183F8E"/>
    <w:lvl w:ilvl="0" w:tplc="B748D8F8">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4740D5C6">
      <w:numFmt w:val="bullet"/>
      <w:lvlText w:val="•"/>
      <w:lvlJc w:val="left"/>
      <w:pPr>
        <w:ind w:left="800" w:hanging="425"/>
      </w:pPr>
      <w:rPr>
        <w:rFonts w:hint="default"/>
        <w:lang w:val="en-US" w:eastAsia="en-US" w:bidi="en-US"/>
      </w:rPr>
    </w:lvl>
    <w:lvl w:ilvl="2" w:tplc="CFAA3CEC">
      <w:numFmt w:val="bullet"/>
      <w:lvlText w:val="•"/>
      <w:lvlJc w:val="left"/>
      <w:pPr>
        <w:ind w:left="1041" w:hanging="425"/>
      </w:pPr>
      <w:rPr>
        <w:rFonts w:hint="default"/>
        <w:lang w:val="en-US" w:eastAsia="en-US" w:bidi="en-US"/>
      </w:rPr>
    </w:lvl>
    <w:lvl w:ilvl="3" w:tplc="B1F81F98">
      <w:numFmt w:val="bullet"/>
      <w:lvlText w:val="•"/>
      <w:lvlJc w:val="left"/>
      <w:pPr>
        <w:ind w:left="1282" w:hanging="425"/>
      </w:pPr>
      <w:rPr>
        <w:rFonts w:hint="default"/>
        <w:lang w:val="en-US" w:eastAsia="en-US" w:bidi="en-US"/>
      </w:rPr>
    </w:lvl>
    <w:lvl w:ilvl="4" w:tplc="55761D42">
      <w:numFmt w:val="bullet"/>
      <w:lvlText w:val="•"/>
      <w:lvlJc w:val="left"/>
      <w:pPr>
        <w:ind w:left="1522" w:hanging="425"/>
      </w:pPr>
      <w:rPr>
        <w:rFonts w:hint="default"/>
        <w:lang w:val="en-US" w:eastAsia="en-US" w:bidi="en-US"/>
      </w:rPr>
    </w:lvl>
    <w:lvl w:ilvl="5" w:tplc="C7F6E3C0">
      <w:numFmt w:val="bullet"/>
      <w:lvlText w:val="•"/>
      <w:lvlJc w:val="left"/>
      <w:pPr>
        <w:ind w:left="1763" w:hanging="425"/>
      </w:pPr>
      <w:rPr>
        <w:rFonts w:hint="default"/>
        <w:lang w:val="en-US" w:eastAsia="en-US" w:bidi="en-US"/>
      </w:rPr>
    </w:lvl>
    <w:lvl w:ilvl="6" w:tplc="D7C89F14">
      <w:numFmt w:val="bullet"/>
      <w:lvlText w:val="•"/>
      <w:lvlJc w:val="left"/>
      <w:pPr>
        <w:ind w:left="2004" w:hanging="425"/>
      </w:pPr>
      <w:rPr>
        <w:rFonts w:hint="default"/>
        <w:lang w:val="en-US" w:eastAsia="en-US" w:bidi="en-US"/>
      </w:rPr>
    </w:lvl>
    <w:lvl w:ilvl="7" w:tplc="6674CFCE">
      <w:numFmt w:val="bullet"/>
      <w:lvlText w:val="•"/>
      <w:lvlJc w:val="left"/>
      <w:pPr>
        <w:ind w:left="2244" w:hanging="425"/>
      </w:pPr>
      <w:rPr>
        <w:rFonts w:hint="default"/>
        <w:lang w:val="en-US" w:eastAsia="en-US" w:bidi="en-US"/>
      </w:rPr>
    </w:lvl>
    <w:lvl w:ilvl="8" w:tplc="A24A932A">
      <w:numFmt w:val="bullet"/>
      <w:lvlText w:val="•"/>
      <w:lvlJc w:val="left"/>
      <w:pPr>
        <w:ind w:left="2485" w:hanging="425"/>
      </w:pPr>
      <w:rPr>
        <w:rFonts w:hint="default"/>
        <w:lang w:val="en-US" w:eastAsia="en-US" w:bidi="en-US"/>
      </w:rPr>
    </w:lvl>
  </w:abstractNum>
  <w:abstractNum w:abstractNumId="2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D5E5CCA"/>
    <w:multiLevelType w:val="hybridMultilevel"/>
    <w:tmpl w:val="F2DEF34E"/>
    <w:lvl w:ilvl="0" w:tplc="B888BC08">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29B2F6D8">
      <w:numFmt w:val="bullet"/>
      <w:lvlText w:val="•"/>
      <w:lvlJc w:val="left"/>
      <w:pPr>
        <w:ind w:left="800" w:hanging="425"/>
      </w:pPr>
      <w:rPr>
        <w:rFonts w:hint="default"/>
        <w:lang w:val="en-US" w:eastAsia="en-US" w:bidi="en-US"/>
      </w:rPr>
    </w:lvl>
    <w:lvl w:ilvl="2" w:tplc="62C80196">
      <w:numFmt w:val="bullet"/>
      <w:lvlText w:val="•"/>
      <w:lvlJc w:val="left"/>
      <w:pPr>
        <w:ind w:left="1041" w:hanging="425"/>
      </w:pPr>
      <w:rPr>
        <w:rFonts w:hint="default"/>
        <w:lang w:val="en-US" w:eastAsia="en-US" w:bidi="en-US"/>
      </w:rPr>
    </w:lvl>
    <w:lvl w:ilvl="3" w:tplc="597C6E10">
      <w:numFmt w:val="bullet"/>
      <w:lvlText w:val="•"/>
      <w:lvlJc w:val="left"/>
      <w:pPr>
        <w:ind w:left="1282" w:hanging="425"/>
      </w:pPr>
      <w:rPr>
        <w:rFonts w:hint="default"/>
        <w:lang w:val="en-US" w:eastAsia="en-US" w:bidi="en-US"/>
      </w:rPr>
    </w:lvl>
    <w:lvl w:ilvl="4" w:tplc="EB687AEA">
      <w:numFmt w:val="bullet"/>
      <w:lvlText w:val="•"/>
      <w:lvlJc w:val="left"/>
      <w:pPr>
        <w:ind w:left="1522" w:hanging="425"/>
      </w:pPr>
      <w:rPr>
        <w:rFonts w:hint="default"/>
        <w:lang w:val="en-US" w:eastAsia="en-US" w:bidi="en-US"/>
      </w:rPr>
    </w:lvl>
    <w:lvl w:ilvl="5" w:tplc="F6F6E6EC">
      <w:numFmt w:val="bullet"/>
      <w:lvlText w:val="•"/>
      <w:lvlJc w:val="left"/>
      <w:pPr>
        <w:ind w:left="1763" w:hanging="425"/>
      </w:pPr>
      <w:rPr>
        <w:rFonts w:hint="default"/>
        <w:lang w:val="en-US" w:eastAsia="en-US" w:bidi="en-US"/>
      </w:rPr>
    </w:lvl>
    <w:lvl w:ilvl="6" w:tplc="9BBAA864">
      <w:numFmt w:val="bullet"/>
      <w:lvlText w:val="•"/>
      <w:lvlJc w:val="left"/>
      <w:pPr>
        <w:ind w:left="2004" w:hanging="425"/>
      </w:pPr>
      <w:rPr>
        <w:rFonts w:hint="default"/>
        <w:lang w:val="en-US" w:eastAsia="en-US" w:bidi="en-US"/>
      </w:rPr>
    </w:lvl>
    <w:lvl w:ilvl="7" w:tplc="B6009994">
      <w:numFmt w:val="bullet"/>
      <w:lvlText w:val="•"/>
      <w:lvlJc w:val="left"/>
      <w:pPr>
        <w:ind w:left="2244" w:hanging="425"/>
      </w:pPr>
      <w:rPr>
        <w:rFonts w:hint="default"/>
        <w:lang w:val="en-US" w:eastAsia="en-US" w:bidi="en-US"/>
      </w:rPr>
    </w:lvl>
    <w:lvl w:ilvl="8" w:tplc="276E2CC6">
      <w:numFmt w:val="bullet"/>
      <w:lvlText w:val="•"/>
      <w:lvlJc w:val="left"/>
      <w:pPr>
        <w:ind w:left="2485" w:hanging="425"/>
      </w:pPr>
      <w:rPr>
        <w:rFonts w:hint="default"/>
        <w:lang w:val="en-US" w:eastAsia="en-US" w:bidi="en-US"/>
      </w:rPr>
    </w:lvl>
  </w:abstractNum>
  <w:abstractNum w:abstractNumId="27" w15:restartNumberingAfterBreak="0">
    <w:nsid w:val="4FF54318"/>
    <w:multiLevelType w:val="hybridMultilevel"/>
    <w:tmpl w:val="6B2877AE"/>
    <w:lvl w:ilvl="0" w:tplc="DECCC314">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573C0D8A">
      <w:numFmt w:val="bullet"/>
      <w:lvlText w:val="•"/>
      <w:lvlJc w:val="left"/>
      <w:pPr>
        <w:ind w:left="800" w:hanging="425"/>
      </w:pPr>
      <w:rPr>
        <w:rFonts w:hint="default"/>
        <w:lang w:val="en-US" w:eastAsia="en-US" w:bidi="en-US"/>
      </w:rPr>
    </w:lvl>
    <w:lvl w:ilvl="2" w:tplc="C2DE36CA">
      <w:numFmt w:val="bullet"/>
      <w:lvlText w:val="•"/>
      <w:lvlJc w:val="left"/>
      <w:pPr>
        <w:ind w:left="1041" w:hanging="425"/>
      </w:pPr>
      <w:rPr>
        <w:rFonts w:hint="default"/>
        <w:lang w:val="en-US" w:eastAsia="en-US" w:bidi="en-US"/>
      </w:rPr>
    </w:lvl>
    <w:lvl w:ilvl="3" w:tplc="2D44CF7C">
      <w:numFmt w:val="bullet"/>
      <w:lvlText w:val="•"/>
      <w:lvlJc w:val="left"/>
      <w:pPr>
        <w:ind w:left="1282" w:hanging="425"/>
      </w:pPr>
      <w:rPr>
        <w:rFonts w:hint="default"/>
        <w:lang w:val="en-US" w:eastAsia="en-US" w:bidi="en-US"/>
      </w:rPr>
    </w:lvl>
    <w:lvl w:ilvl="4" w:tplc="4DEEF5FA">
      <w:numFmt w:val="bullet"/>
      <w:lvlText w:val="•"/>
      <w:lvlJc w:val="left"/>
      <w:pPr>
        <w:ind w:left="1522" w:hanging="425"/>
      </w:pPr>
      <w:rPr>
        <w:rFonts w:hint="default"/>
        <w:lang w:val="en-US" w:eastAsia="en-US" w:bidi="en-US"/>
      </w:rPr>
    </w:lvl>
    <w:lvl w:ilvl="5" w:tplc="3C92FCC0">
      <w:numFmt w:val="bullet"/>
      <w:lvlText w:val="•"/>
      <w:lvlJc w:val="left"/>
      <w:pPr>
        <w:ind w:left="1763" w:hanging="425"/>
      </w:pPr>
      <w:rPr>
        <w:rFonts w:hint="default"/>
        <w:lang w:val="en-US" w:eastAsia="en-US" w:bidi="en-US"/>
      </w:rPr>
    </w:lvl>
    <w:lvl w:ilvl="6" w:tplc="01B82A74">
      <w:numFmt w:val="bullet"/>
      <w:lvlText w:val="•"/>
      <w:lvlJc w:val="left"/>
      <w:pPr>
        <w:ind w:left="2004" w:hanging="425"/>
      </w:pPr>
      <w:rPr>
        <w:rFonts w:hint="default"/>
        <w:lang w:val="en-US" w:eastAsia="en-US" w:bidi="en-US"/>
      </w:rPr>
    </w:lvl>
    <w:lvl w:ilvl="7" w:tplc="F404F0E0">
      <w:numFmt w:val="bullet"/>
      <w:lvlText w:val="•"/>
      <w:lvlJc w:val="left"/>
      <w:pPr>
        <w:ind w:left="2244" w:hanging="425"/>
      </w:pPr>
      <w:rPr>
        <w:rFonts w:hint="default"/>
        <w:lang w:val="en-US" w:eastAsia="en-US" w:bidi="en-US"/>
      </w:rPr>
    </w:lvl>
    <w:lvl w:ilvl="8" w:tplc="899E045C">
      <w:numFmt w:val="bullet"/>
      <w:lvlText w:val="•"/>
      <w:lvlJc w:val="left"/>
      <w:pPr>
        <w:ind w:left="2485" w:hanging="425"/>
      </w:pPr>
      <w:rPr>
        <w:rFonts w:hint="default"/>
        <w:lang w:val="en-US" w:eastAsia="en-US" w:bidi="en-US"/>
      </w:rPr>
    </w:lvl>
  </w:abstractNum>
  <w:abstractNum w:abstractNumId="28" w15:restartNumberingAfterBreak="0">
    <w:nsid w:val="522A6E91"/>
    <w:multiLevelType w:val="hybridMultilevel"/>
    <w:tmpl w:val="871EF79A"/>
    <w:lvl w:ilvl="0" w:tplc="9BBAA328">
      <w:start w:val="1"/>
      <w:numFmt w:val="decimal"/>
      <w:lvlText w:val="%1."/>
      <w:lvlJc w:val="left"/>
      <w:pPr>
        <w:ind w:left="608" w:hanging="471"/>
      </w:pPr>
      <w:rPr>
        <w:rFonts w:ascii="Arial" w:eastAsia="Arial" w:hAnsi="Arial" w:cs="Arial" w:hint="default"/>
        <w:spacing w:val="-2"/>
        <w:w w:val="100"/>
        <w:sz w:val="17"/>
        <w:szCs w:val="17"/>
        <w:lang w:val="en-US" w:eastAsia="en-US" w:bidi="en-US"/>
      </w:rPr>
    </w:lvl>
    <w:lvl w:ilvl="1" w:tplc="BD087386">
      <w:numFmt w:val="bullet"/>
      <w:lvlText w:val="•"/>
      <w:lvlJc w:val="left"/>
      <w:pPr>
        <w:ind w:left="836" w:hanging="471"/>
      </w:pPr>
      <w:rPr>
        <w:rFonts w:hint="default"/>
        <w:lang w:val="en-US" w:eastAsia="en-US" w:bidi="en-US"/>
      </w:rPr>
    </w:lvl>
    <w:lvl w:ilvl="2" w:tplc="56BE3514">
      <w:numFmt w:val="bullet"/>
      <w:lvlText w:val="•"/>
      <w:lvlJc w:val="left"/>
      <w:pPr>
        <w:ind w:left="1073" w:hanging="471"/>
      </w:pPr>
      <w:rPr>
        <w:rFonts w:hint="default"/>
        <w:lang w:val="en-US" w:eastAsia="en-US" w:bidi="en-US"/>
      </w:rPr>
    </w:lvl>
    <w:lvl w:ilvl="3" w:tplc="C3BC82B4">
      <w:numFmt w:val="bullet"/>
      <w:lvlText w:val="•"/>
      <w:lvlJc w:val="left"/>
      <w:pPr>
        <w:ind w:left="1310" w:hanging="471"/>
      </w:pPr>
      <w:rPr>
        <w:rFonts w:hint="default"/>
        <w:lang w:val="en-US" w:eastAsia="en-US" w:bidi="en-US"/>
      </w:rPr>
    </w:lvl>
    <w:lvl w:ilvl="4" w:tplc="943C3BF6">
      <w:numFmt w:val="bullet"/>
      <w:lvlText w:val="•"/>
      <w:lvlJc w:val="left"/>
      <w:pPr>
        <w:ind w:left="1546" w:hanging="471"/>
      </w:pPr>
      <w:rPr>
        <w:rFonts w:hint="default"/>
        <w:lang w:val="en-US" w:eastAsia="en-US" w:bidi="en-US"/>
      </w:rPr>
    </w:lvl>
    <w:lvl w:ilvl="5" w:tplc="D1F89652">
      <w:numFmt w:val="bullet"/>
      <w:lvlText w:val="•"/>
      <w:lvlJc w:val="left"/>
      <w:pPr>
        <w:ind w:left="1783" w:hanging="471"/>
      </w:pPr>
      <w:rPr>
        <w:rFonts w:hint="default"/>
        <w:lang w:val="en-US" w:eastAsia="en-US" w:bidi="en-US"/>
      </w:rPr>
    </w:lvl>
    <w:lvl w:ilvl="6" w:tplc="4036B846">
      <w:numFmt w:val="bullet"/>
      <w:lvlText w:val="•"/>
      <w:lvlJc w:val="left"/>
      <w:pPr>
        <w:ind w:left="2020" w:hanging="471"/>
      </w:pPr>
      <w:rPr>
        <w:rFonts w:hint="default"/>
        <w:lang w:val="en-US" w:eastAsia="en-US" w:bidi="en-US"/>
      </w:rPr>
    </w:lvl>
    <w:lvl w:ilvl="7" w:tplc="DC8EF348">
      <w:numFmt w:val="bullet"/>
      <w:lvlText w:val="•"/>
      <w:lvlJc w:val="left"/>
      <w:pPr>
        <w:ind w:left="2256" w:hanging="471"/>
      </w:pPr>
      <w:rPr>
        <w:rFonts w:hint="default"/>
        <w:lang w:val="en-US" w:eastAsia="en-US" w:bidi="en-US"/>
      </w:rPr>
    </w:lvl>
    <w:lvl w:ilvl="8" w:tplc="AE72E630">
      <w:numFmt w:val="bullet"/>
      <w:lvlText w:val="•"/>
      <w:lvlJc w:val="left"/>
      <w:pPr>
        <w:ind w:left="2493" w:hanging="471"/>
      </w:pPr>
      <w:rPr>
        <w:rFonts w:hint="default"/>
        <w:lang w:val="en-US" w:eastAsia="en-US" w:bidi="en-US"/>
      </w:rPr>
    </w:lvl>
  </w:abstractNum>
  <w:abstractNum w:abstractNumId="29" w15:restartNumberingAfterBreak="0">
    <w:nsid w:val="539122FA"/>
    <w:multiLevelType w:val="hybridMultilevel"/>
    <w:tmpl w:val="30CEA4A2"/>
    <w:lvl w:ilvl="0" w:tplc="582884B4">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72EAF886">
      <w:numFmt w:val="bullet"/>
      <w:lvlText w:val="•"/>
      <w:lvlJc w:val="left"/>
      <w:pPr>
        <w:ind w:left="800" w:hanging="425"/>
      </w:pPr>
      <w:rPr>
        <w:rFonts w:hint="default"/>
        <w:lang w:val="en-US" w:eastAsia="en-US" w:bidi="en-US"/>
      </w:rPr>
    </w:lvl>
    <w:lvl w:ilvl="2" w:tplc="CF2C4266">
      <w:numFmt w:val="bullet"/>
      <w:lvlText w:val="•"/>
      <w:lvlJc w:val="left"/>
      <w:pPr>
        <w:ind w:left="1041" w:hanging="425"/>
      </w:pPr>
      <w:rPr>
        <w:rFonts w:hint="default"/>
        <w:lang w:val="en-US" w:eastAsia="en-US" w:bidi="en-US"/>
      </w:rPr>
    </w:lvl>
    <w:lvl w:ilvl="3" w:tplc="90F22A6E">
      <w:numFmt w:val="bullet"/>
      <w:lvlText w:val="•"/>
      <w:lvlJc w:val="left"/>
      <w:pPr>
        <w:ind w:left="1282" w:hanging="425"/>
      </w:pPr>
      <w:rPr>
        <w:rFonts w:hint="default"/>
        <w:lang w:val="en-US" w:eastAsia="en-US" w:bidi="en-US"/>
      </w:rPr>
    </w:lvl>
    <w:lvl w:ilvl="4" w:tplc="3A1E02BE">
      <w:numFmt w:val="bullet"/>
      <w:lvlText w:val="•"/>
      <w:lvlJc w:val="left"/>
      <w:pPr>
        <w:ind w:left="1522" w:hanging="425"/>
      </w:pPr>
      <w:rPr>
        <w:rFonts w:hint="default"/>
        <w:lang w:val="en-US" w:eastAsia="en-US" w:bidi="en-US"/>
      </w:rPr>
    </w:lvl>
    <w:lvl w:ilvl="5" w:tplc="742AD964">
      <w:numFmt w:val="bullet"/>
      <w:lvlText w:val="•"/>
      <w:lvlJc w:val="left"/>
      <w:pPr>
        <w:ind w:left="1763" w:hanging="425"/>
      </w:pPr>
      <w:rPr>
        <w:rFonts w:hint="default"/>
        <w:lang w:val="en-US" w:eastAsia="en-US" w:bidi="en-US"/>
      </w:rPr>
    </w:lvl>
    <w:lvl w:ilvl="6" w:tplc="663EE688">
      <w:numFmt w:val="bullet"/>
      <w:lvlText w:val="•"/>
      <w:lvlJc w:val="left"/>
      <w:pPr>
        <w:ind w:left="2004" w:hanging="425"/>
      </w:pPr>
      <w:rPr>
        <w:rFonts w:hint="default"/>
        <w:lang w:val="en-US" w:eastAsia="en-US" w:bidi="en-US"/>
      </w:rPr>
    </w:lvl>
    <w:lvl w:ilvl="7" w:tplc="820EF32C">
      <w:numFmt w:val="bullet"/>
      <w:lvlText w:val="•"/>
      <w:lvlJc w:val="left"/>
      <w:pPr>
        <w:ind w:left="2244" w:hanging="425"/>
      </w:pPr>
      <w:rPr>
        <w:rFonts w:hint="default"/>
        <w:lang w:val="en-US" w:eastAsia="en-US" w:bidi="en-US"/>
      </w:rPr>
    </w:lvl>
    <w:lvl w:ilvl="8" w:tplc="85545608">
      <w:numFmt w:val="bullet"/>
      <w:lvlText w:val="•"/>
      <w:lvlJc w:val="left"/>
      <w:pPr>
        <w:ind w:left="2485" w:hanging="425"/>
      </w:pPr>
      <w:rPr>
        <w:rFonts w:hint="default"/>
        <w:lang w:val="en-US" w:eastAsia="en-US" w:bidi="en-US"/>
      </w:rPr>
    </w:lvl>
  </w:abstractNum>
  <w:abstractNum w:abstractNumId="30" w15:restartNumberingAfterBreak="0">
    <w:nsid w:val="56390ACC"/>
    <w:multiLevelType w:val="hybridMultilevel"/>
    <w:tmpl w:val="F02ED4D4"/>
    <w:lvl w:ilvl="0" w:tplc="613E24FA">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D6EA55BE">
      <w:numFmt w:val="bullet"/>
      <w:lvlText w:val="•"/>
      <w:lvlJc w:val="left"/>
      <w:pPr>
        <w:ind w:left="800" w:hanging="425"/>
      </w:pPr>
      <w:rPr>
        <w:rFonts w:hint="default"/>
        <w:lang w:val="en-US" w:eastAsia="en-US" w:bidi="en-US"/>
      </w:rPr>
    </w:lvl>
    <w:lvl w:ilvl="2" w:tplc="ACACB9A2">
      <w:numFmt w:val="bullet"/>
      <w:lvlText w:val="•"/>
      <w:lvlJc w:val="left"/>
      <w:pPr>
        <w:ind w:left="1041" w:hanging="425"/>
      </w:pPr>
      <w:rPr>
        <w:rFonts w:hint="default"/>
        <w:lang w:val="en-US" w:eastAsia="en-US" w:bidi="en-US"/>
      </w:rPr>
    </w:lvl>
    <w:lvl w:ilvl="3" w:tplc="1A7E9CFC">
      <w:numFmt w:val="bullet"/>
      <w:lvlText w:val="•"/>
      <w:lvlJc w:val="left"/>
      <w:pPr>
        <w:ind w:left="1282" w:hanging="425"/>
      </w:pPr>
      <w:rPr>
        <w:rFonts w:hint="default"/>
        <w:lang w:val="en-US" w:eastAsia="en-US" w:bidi="en-US"/>
      </w:rPr>
    </w:lvl>
    <w:lvl w:ilvl="4" w:tplc="1040DB1E">
      <w:numFmt w:val="bullet"/>
      <w:lvlText w:val="•"/>
      <w:lvlJc w:val="left"/>
      <w:pPr>
        <w:ind w:left="1522" w:hanging="425"/>
      </w:pPr>
      <w:rPr>
        <w:rFonts w:hint="default"/>
        <w:lang w:val="en-US" w:eastAsia="en-US" w:bidi="en-US"/>
      </w:rPr>
    </w:lvl>
    <w:lvl w:ilvl="5" w:tplc="B86475E0">
      <w:numFmt w:val="bullet"/>
      <w:lvlText w:val="•"/>
      <w:lvlJc w:val="left"/>
      <w:pPr>
        <w:ind w:left="1763" w:hanging="425"/>
      </w:pPr>
      <w:rPr>
        <w:rFonts w:hint="default"/>
        <w:lang w:val="en-US" w:eastAsia="en-US" w:bidi="en-US"/>
      </w:rPr>
    </w:lvl>
    <w:lvl w:ilvl="6" w:tplc="740A14C0">
      <w:numFmt w:val="bullet"/>
      <w:lvlText w:val="•"/>
      <w:lvlJc w:val="left"/>
      <w:pPr>
        <w:ind w:left="2004" w:hanging="425"/>
      </w:pPr>
      <w:rPr>
        <w:rFonts w:hint="default"/>
        <w:lang w:val="en-US" w:eastAsia="en-US" w:bidi="en-US"/>
      </w:rPr>
    </w:lvl>
    <w:lvl w:ilvl="7" w:tplc="6700F2AE">
      <w:numFmt w:val="bullet"/>
      <w:lvlText w:val="•"/>
      <w:lvlJc w:val="left"/>
      <w:pPr>
        <w:ind w:left="2244" w:hanging="425"/>
      </w:pPr>
      <w:rPr>
        <w:rFonts w:hint="default"/>
        <w:lang w:val="en-US" w:eastAsia="en-US" w:bidi="en-US"/>
      </w:rPr>
    </w:lvl>
    <w:lvl w:ilvl="8" w:tplc="C824C36C">
      <w:numFmt w:val="bullet"/>
      <w:lvlText w:val="•"/>
      <w:lvlJc w:val="left"/>
      <w:pPr>
        <w:ind w:left="2485" w:hanging="425"/>
      </w:pPr>
      <w:rPr>
        <w:rFonts w:hint="default"/>
        <w:lang w:val="en-US" w:eastAsia="en-US" w:bidi="en-US"/>
      </w:rPr>
    </w:lvl>
  </w:abstractNum>
  <w:abstractNum w:abstractNumId="31" w15:restartNumberingAfterBreak="0">
    <w:nsid w:val="59445BFA"/>
    <w:multiLevelType w:val="hybridMultilevel"/>
    <w:tmpl w:val="AABC9C24"/>
    <w:lvl w:ilvl="0" w:tplc="712289CA">
      <w:start w:val="5"/>
      <w:numFmt w:val="decimal"/>
      <w:lvlText w:val="%1."/>
      <w:lvlJc w:val="left"/>
      <w:pPr>
        <w:ind w:left="565" w:hanging="425"/>
      </w:pPr>
      <w:rPr>
        <w:rFonts w:ascii="Arial" w:eastAsia="Arial" w:hAnsi="Arial" w:cs="Arial" w:hint="default"/>
        <w:spacing w:val="-2"/>
        <w:w w:val="100"/>
        <w:sz w:val="17"/>
        <w:szCs w:val="1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E786799"/>
    <w:multiLevelType w:val="hybridMultilevel"/>
    <w:tmpl w:val="705E2164"/>
    <w:lvl w:ilvl="0" w:tplc="7546A0B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0EC6199A">
      <w:numFmt w:val="bullet"/>
      <w:lvlText w:val="•"/>
      <w:lvlJc w:val="left"/>
      <w:pPr>
        <w:ind w:left="800" w:hanging="425"/>
      </w:pPr>
      <w:rPr>
        <w:rFonts w:hint="default"/>
        <w:lang w:val="en-US" w:eastAsia="en-US" w:bidi="en-US"/>
      </w:rPr>
    </w:lvl>
    <w:lvl w:ilvl="2" w:tplc="68DAF91A">
      <w:numFmt w:val="bullet"/>
      <w:lvlText w:val="•"/>
      <w:lvlJc w:val="left"/>
      <w:pPr>
        <w:ind w:left="1041" w:hanging="425"/>
      </w:pPr>
      <w:rPr>
        <w:rFonts w:hint="default"/>
        <w:lang w:val="en-US" w:eastAsia="en-US" w:bidi="en-US"/>
      </w:rPr>
    </w:lvl>
    <w:lvl w:ilvl="3" w:tplc="08DEA508">
      <w:numFmt w:val="bullet"/>
      <w:lvlText w:val="•"/>
      <w:lvlJc w:val="left"/>
      <w:pPr>
        <w:ind w:left="1282" w:hanging="425"/>
      </w:pPr>
      <w:rPr>
        <w:rFonts w:hint="default"/>
        <w:lang w:val="en-US" w:eastAsia="en-US" w:bidi="en-US"/>
      </w:rPr>
    </w:lvl>
    <w:lvl w:ilvl="4" w:tplc="8F366C94">
      <w:numFmt w:val="bullet"/>
      <w:lvlText w:val="•"/>
      <w:lvlJc w:val="left"/>
      <w:pPr>
        <w:ind w:left="1522" w:hanging="425"/>
      </w:pPr>
      <w:rPr>
        <w:rFonts w:hint="default"/>
        <w:lang w:val="en-US" w:eastAsia="en-US" w:bidi="en-US"/>
      </w:rPr>
    </w:lvl>
    <w:lvl w:ilvl="5" w:tplc="D75677A4">
      <w:numFmt w:val="bullet"/>
      <w:lvlText w:val="•"/>
      <w:lvlJc w:val="left"/>
      <w:pPr>
        <w:ind w:left="1763" w:hanging="425"/>
      </w:pPr>
      <w:rPr>
        <w:rFonts w:hint="default"/>
        <w:lang w:val="en-US" w:eastAsia="en-US" w:bidi="en-US"/>
      </w:rPr>
    </w:lvl>
    <w:lvl w:ilvl="6" w:tplc="70A25052">
      <w:numFmt w:val="bullet"/>
      <w:lvlText w:val="•"/>
      <w:lvlJc w:val="left"/>
      <w:pPr>
        <w:ind w:left="2004" w:hanging="425"/>
      </w:pPr>
      <w:rPr>
        <w:rFonts w:hint="default"/>
        <w:lang w:val="en-US" w:eastAsia="en-US" w:bidi="en-US"/>
      </w:rPr>
    </w:lvl>
    <w:lvl w:ilvl="7" w:tplc="B7500F9C">
      <w:numFmt w:val="bullet"/>
      <w:lvlText w:val="•"/>
      <w:lvlJc w:val="left"/>
      <w:pPr>
        <w:ind w:left="2244" w:hanging="425"/>
      </w:pPr>
      <w:rPr>
        <w:rFonts w:hint="default"/>
        <w:lang w:val="en-US" w:eastAsia="en-US" w:bidi="en-US"/>
      </w:rPr>
    </w:lvl>
    <w:lvl w:ilvl="8" w:tplc="20AA8070">
      <w:numFmt w:val="bullet"/>
      <w:lvlText w:val="•"/>
      <w:lvlJc w:val="left"/>
      <w:pPr>
        <w:ind w:left="2485" w:hanging="425"/>
      </w:pPr>
      <w:rPr>
        <w:rFonts w:hint="default"/>
        <w:lang w:val="en-US" w:eastAsia="en-US" w:bidi="en-US"/>
      </w:rPr>
    </w:lvl>
  </w:abstractNum>
  <w:abstractNum w:abstractNumId="33" w15:restartNumberingAfterBreak="0">
    <w:nsid w:val="5F870CBF"/>
    <w:multiLevelType w:val="hybridMultilevel"/>
    <w:tmpl w:val="56B603EA"/>
    <w:lvl w:ilvl="0" w:tplc="84788A46">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0C4059EA">
      <w:numFmt w:val="bullet"/>
      <w:lvlText w:val="•"/>
      <w:lvlJc w:val="left"/>
      <w:pPr>
        <w:ind w:left="800" w:hanging="425"/>
      </w:pPr>
      <w:rPr>
        <w:rFonts w:hint="default"/>
        <w:lang w:val="en-US" w:eastAsia="en-US" w:bidi="en-US"/>
      </w:rPr>
    </w:lvl>
    <w:lvl w:ilvl="2" w:tplc="EAAC7626">
      <w:numFmt w:val="bullet"/>
      <w:lvlText w:val="•"/>
      <w:lvlJc w:val="left"/>
      <w:pPr>
        <w:ind w:left="1041" w:hanging="425"/>
      </w:pPr>
      <w:rPr>
        <w:rFonts w:hint="default"/>
        <w:lang w:val="en-US" w:eastAsia="en-US" w:bidi="en-US"/>
      </w:rPr>
    </w:lvl>
    <w:lvl w:ilvl="3" w:tplc="34529D30">
      <w:numFmt w:val="bullet"/>
      <w:lvlText w:val="•"/>
      <w:lvlJc w:val="left"/>
      <w:pPr>
        <w:ind w:left="1282" w:hanging="425"/>
      </w:pPr>
      <w:rPr>
        <w:rFonts w:hint="default"/>
        <w:lang w:val="en-US" w:eastAsia="en-US" w:bidi="en-US"/>
      </w:rPr>
    </w:lvl>
    <w:lvl w:ilvl="4" w:tplc="E9E6DD5C">
      <w:numFmt w:val="bullet"/>
      <w:lvlText w:val="•"/>
      <w:lvlJc w:val="left"/>
      <w:pPr>
        <w:ind w:left="1522" w:hanging="425"/>
      </w:pPr>
      <w:rPr>
        <w:rFonts w:hint="default"/>
        <w:lang w:val="en-US" w:eastAsia="en-US" w:bidi="en-US"/>
      </w:rPr>
    </w:lvl>
    <w:lvl w:ilvl="5" w:tplc="B27E112E">
      <w:numFmt w:val="bullet"/>
      <w:lvlText w:val="•"/>
      <w:lvlJc w:val="left"/>
      <w:pPr>
        <w:ind w:left="1763" w:hanging="425"/>
      </w:pPr>
      <w:rPr>
        <w:rFonts w:hint="default"/>
        <w:lang w:val="en-US" w:eastAsia="en-US" w:bidi="en-US"/>
      </w:rPr>
    </w:lvl>
    <w:lvl w:ilvl="6" w:tplc="68B2E7B8">
      <w:numFmt w:val="bullet"/>
      <w:lvlText w:val="•"/>
      <w:lvlJc w:val="left"/>
      <w:pPr>
        <w:ind w:left="2004" w:hanging="425"/>
      </w:pPr>
      <w:rPr>
        <w:rFonts w:hint="default"/>
        <w:lang w:val="en-US" w:eastAsia="en-US" w:bidi="en-US"/>
      </w:rPr>
    </w:lvl>
    <w:lvl w:ilvl="7" w:tplc="32B4968C">
      <w:numFmt w:val="bullet"/>
      <w:lvlText w:val="•"/>
      <w:lvlJc w:val="left"/>
      <w:pPr>
        <w:ind w:left="2244" w:hanging="425"/>
      </w:pPr>
      <w:rPr>
        <w:rFonts w:hint="default"/>
        <w:lang w:val="en-US" w:eastAsia="en-US" w:bidi="en-US"/>
      </w:rPr>
    </w:lvl>
    <w:lvl w:ilvl="8" w:tplc="EF6CAC1E">
      <w:numFmt w:val="bullet"/>
      <w:lvlText w:val="•"/>
      <w:lvlJc w:val="left"/>
      <w:pPr>
        <w:ind w:left="2485" w:hanging="425"/>
      </w:pPr>
      <w:rPr>
        <w:rFonts w:hint="default"/>
        <w:lang w:val="en-US" w:eastAsia="en-US" w:bidi="en-US"/>
      </w:rPr>
    </w:lvl>
  </w:abstractNum>
  <w:abstractNum w:abstractNumId="34" w15:restartNumberingAfterBreak="0">
    <w:nsid w:val="645B3B28"/>
    <w:multiLevelType w:val="hybridMultilevel"/>
    <w:tmpl w:val="30CEA4A2"/>
    <w:lvl w:ilvl="0" w:tplc="582884B4">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72EAF886">
      <w:numFmt w:val="bullet"/>
      <w:lvlText w:val="•"/>
      <w:lvlJc w:val="left"/>
      <w:pPr>
        <w:ind w:left="800" w:hanging="425"/>
      </w:pPr>
      <w:rPr>
        <w:rFonts w:hint="default"/>
        <w:lang w:val="en-US" w:eastAsia="en-US" w:bidi="en-US"/>
      </w:rPr>
    </w:lvl>
    <w:lvl w:ilvl="2" w:tplc="CF2C4266">
      <w:numFmt w:val="bullet"/>
      <w:lvlText w:val="•"/>
      <w:lvlJc w:val="left"/>
      <w:pPr>
        <w:ind w:left="1041" w:hanging="425"/>
      </w:pPr>
      <w:rPr>
        <w:rFonts w:hint="default"/>
        <w:lang w:val="en-US" w:eastAsia="en-US" w:bidi="en-US"/>
      </w:rPr>
    </w:lvl>
    <w:lvl w:ilvl="3" w:tplc="90F22A6E">
      <w:numFmt w:val="bullet"/>
      <w:lvlText w:val="•"/>
      <w:lvlJc w:val="left"/>
      <w:pPr>
        <w:ind w:left="1282" w:hanging="425"/>
      </w:pPr>
      <w:rPr>
        <w:rFonts w:hint="default"/>
        <w:lang w:val="en-US" w:eastAsia="en-US" w:bidi="en-US"/>
      </w:rPr>
    </w:lvl>
    <w:lvl w:ilvl="4" w:tplc="3A1E02BE">
      <w:numFmt w:val="bullet"/>
      <w:lvlText w:val="•"/>
      <w:lvlJc w:val="left"/>
      <w:pPr>
        <w:ind w:left="1522" w:hanging="425"/>
      </w:pPr>
      <w:rPr>
        <w:rFonts w:hint="default"/>
        <w:lang w:val="en-US" w:eastAsia="en-US" w:bidi="en-US"/>
      </w:rPr>
    </w:lvl>
    <w:lvl w:ilvl="5" w:tplc="742AD964">
      <w:numFmt w:val="bullet"/>
      <w:lvlText w:val="•"/>
      <w:lvlJc w:val="left"/>
      <w:pPr>
        <w:ind w:left="1763" w:hanging="425"/>
      </w:pPr>
      <w:rPr>
        <w:rFonts w:hint="default"/>
        <w:lang w:val="en-US" w:eastAsia="en-US" w:bidi="en-US"/>
      </w:rPr>
    </w:lvl>
    <w:lvl w:ilvl="6" w:tplc="663EE688">
      <w:numFmt w:val="bullet"/>
      <w:lvlText w:val="•"/>
      <w:lvlJc w:val="left"/>
      <w:pPr>
        <w:ind w:left="2004" w:hanging="425"/>
      </w:pPr>
      <w:rPr>
        <w:rFonts w:hint="default"/>
        <w:lang w:val="en-US" w:eastAsia="en-US" w:bidi="en-US"/>
      </w:rPr>
    </w:lvl>
    <w:lvl w:ilvl="7" w:tplc="820EF32C">
      <w:numFmt w:val="bullet"/>
      <w:lvlText w:val="•"/>
      <w:lvlJc w:val="left"/>
      <w:pPr>
        <w:ind w:left="2244" w:hanging="425"/>
      </w:pPr>
      <w:rPr>
        <w:rFonts w:hint="default"/>
        <w:lang w:val="en-US" w:eastAsia="en-US" w:bidi="en-US"/>
      </w:rPr>
    </w:lvl>
    <w:lvl w:ilvl="8" w:tplc="85545608">
      <w:numFmt w:val="bullet"/>
      <w:lvlText w:val="•"/>
      <w:lvlJc w:val="left"/>
      <w:pPr>
        <w:ind w:left="2485" w:hanging="425"/>
      </w:pPr>
      <w:rPr>
        <w:rFonts w:hint="default"/>
        <w:lang w:val="en-US" w:eastAsia="en-US" w:bidi="en-US"/>
      </w:rPr>
    </w:lvl>
  </w:abstractNum>
  <w:abstractNum w:abstractNumId="35" w15:restartNumberingAfterBreak="0">
    <w:nsid w:val="672C62CE"/>
    <w:multiLevelType w:val="hybridMultilevel"/>
    <w:tmpl w:val="EBDC1DCC"/>
    <w:lvl w:ilvl="0" w:tplc="F68856CA">
      <w:start w:val="1"/>
      <w:numFmt w:val="decimal"/>
      <w:lvlText w:val="%1."/>
      <w:lvlJc w:val="left"/>
      <w:pPr>
        <w:ind w:left="36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ED40839"/>
    <w:multiLevelType w:val="hybridMultilevel"/>
    <w:tmpl w:val="FD7E705A"/>
    <w:lvl w:ilvl="0" w:tplc="90EC3818">
      <w:start w:val="1"/>
      <w:numFmt w:val="decimal"/>
      <w:lvlText w:val="%1."/>
      <w:lvlJc w:val="left"/>
      <w:pPr>
        <w:ind w:left="930" w:hanging="570"/>
      </w:pPr>
      <w:rPr>
        <w:sz w:val="17"/>
        <w:szCs w:val="17"/>
      </w:r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7" w15:restartNumberingAfterBreak="0">
    <w:nsid w:val="73514543"/>
    <w:multiLevelType w:val="hybridMultilevel"/>
    <w:tmpl w:val="97FE805C"/>
    <w:lvl w:ilvl="0" w:tplc="F2485DBA">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349A4870">
      <w:numFmt w:val="bullet"/>
      <w:lvlText w:val="•"/>
      <w:lvlJc w:val="left"/>
      <w:pPr>
        <w:ind w:left="800" w:hanging="425"/>
      </w:pPr>
      <w:rPr>
        <w:rFonts w:hint="default"/>
        <w:lang w:val="en-US" w:eastAsia="en-US" w:bidi="en-US"/>
      </w:rPr>
    </w:lvl>
    <w:lvl w:ilvl="2" w:tplc="63E813F8">
      <w:numFmt w:val="bullet"/>
      <w:lvlText w:val="•"/>
      <w:lvlJc w:val="left"/>
      <w:pPr>
        <w:ind w:left="1041" w:hanging="425"/>
      </w:pPr>
      <w:rPr>
        <w:rFonts w:hint="default"/>
        <w:lang w:val="en-US" w:eastAsia="en-US" w:bidi="en-US"/>
      </w:rPr>
    </w:lvl>
    <w:lvl w:ilvl="3" w:tplc="50AAFCBA">
      <w:numFmt w:val="bullet"/>
      <w:lvlText w:val="•"/>
      <w:lvlJc w:val="left"/>
      <w:pPr>
        <w:ind w:left="1282" w:hanging="425"/>
      </w:pPr>
      <w:rPr>
        <w:rFonts w:hint="default"/>
        <w:lang w:val="en-US" w:eastAsia="en-US" w:bidi="en-US"/>
      </w:rPr>
    </w:lvl>
    <w:lvl w:ilvl="4" w:tplc="2E9EB366">
      <w:numFmt w:val="bullet"/>
      <w:lvlText w:val="•"/>
      <w:lvlJc w:val="left"/>
      <w:pPr>
        <w:ind w:left="1522" w:hanging="425"/>
      </w:pPr>
      <w:rPr>
        <w:rFonts w:hint="default"/>
        <w:lang w:val="en-US" w:eastAsia="en-US" w:bidi="en-US"/>
      </w:rPr>
    </w:lvl>
    <w:lvl w:ilvl="5" w:tplc="00D2F5A6">
      <w:numFmt w:val="bullet"/>
      <w:lvlText w:val="•"/>
      <w:lvlJc w:val="left"/>
      <w:pPr>
        <w:ind w:left="1763" w:hanging="425"/>
      </w:pPr>
      <w:rPr>
        <w:rFonts w:hint="default"/>
        <w:lang w:val="en-US" w:eastAsia="en-US" w:bidi="en-US"/>
      </w:rPr>
    </w:lvl>
    <w:lvl w:ilvl="6" w:tplc="8CF6227E">
      <w:numFmt w:val="bullet"/>
      <w:lvlText w:val="•"/>
      <w:lvlJc w:val="left"/>
      <w:pPr>
        <w:ind w:left="2004" w:hanging="425"/>
      </w:pPr>
      <w:rPr>
        <w:rFonts w:hint="default"/>
        <w:lang w:val="en-US" w:eastAsia="en-US" w:bidi="en-US"/>
      </w:rPr>
    </w:lvl>
    <w:lvl w:ilvl="7" w:tplc="9F7E434C">
      <w:numFmt w:val="bullet"/>
      <w:lvlText w:val="•"/>
      <w:lvlJc w:val="left"/>
      <w:pPr>
        <w:ind w:left="2244" w:hanging="425"/>
      </w:pPr>
      <w:rPr>
        <w:rFonts w:hint="default"/>
        <w:lang w:val="en-US" w:eastAsia="en-US" w:bidi="en-US"/>
      </w:rPr>
    </w:lvl>
    <w:lvl w:ilvl="8" w:tplc="416C5A14">
      <w:numFmt w:val="bullet"/>
      <w:lvlText w:val="•"/>
      <w:lvlJc w:val="left"/>
      <w:pPr>
        <w:ind w:left="2485" w:hanging="425"/>
      </w:pPr>
      <w:rPr>
        <w:rFonts w:hint="default"/>
        <w:lang w:val="en-US" w:eastAsia="en-US" w:bidi="en-US"/>
      </w:rPr>
    </w:lvl>
  </w:abstractNum>
  <w:abstractNum w:abstractNumId="38" w15:restartNumberingAfterBreak="0">
    <w:nsid w:val="79160F0A"/>
    <w:multiLevelType w:val="hybridMultilevel"/>
    <w:tmpl w:val="5ADABEBA"/>
    <w:lvl w:ilvl="0" w:tplc="6464B028">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A01E41DC">
      <w:numFmt w:val="bullet"/>
      <w:lvlText w:val="•"/>
      <w:lvlJc w:val="left"/>
      <w:pPr>
        <w:ind w:left="800" w:hanging="425"/>
      </w:pPr>
      <w:rPr>
        <w:rFonts w:hint="default"/>
        <w:lang w:val="en-US" w:eastAsia="en-US" w:bidi="en-US"/>
      </w:rPr>
    </w:lvl>
    <w:lvl w:ilvl="2" w:tplc="E47E30A0">
      <w:numFmt w:val="bullet"/>
      <w:lvlText w:val="•"/>
      <w:lvlJc w:val="left"/>
      <w:pPr>
        <w:ind w:left="1041" w:hanging="425"/>
      </w:pPr>
      <w:rPr>
        <w:rFonts w:hint="default"/>
        <w:lang w:val="en-US" w:eastAsia="en-US" w:bidi="en-US"/>
      </w:rPr>
    </w:lvl>
    <w:lvl w:ilvl="3" w:tplc="B8E47FE0">
      <w:numFmt w:val="bullet"/>
      <w:lvlText w:val="•"/>
      <w:lvlJc w:val="left"/>
      <w:pPr>
        <w:ind w:left="1282" w:hanging="425"/>
      </w:pPr>
      <w:rPr>
        <w:rFonts w:hint="default"/>
        <w:lang w:val="en-US" w:eastAsia="en-US" w:bidi="en-US"/>
      </w:rPr>
    </w:lvl>
    <w:lvl w:ilvl="4" w:tplc="14A45C60">
      <w:numFmt w:val="bullet"/>
      <w:lvlText w:val="•"/>
      <w:lvlJc w:val="left"/>
      <w:pPr>
        <w:ind w:left="1522" w:hanging="425"/>
      </w:pPr>
      <w:rPr>
        <w:rFonts w:hint="default"/>
        <w:lang w:val="en-US" w:eastAsia="en-US" w:bidi="en-US"/>
      </w:rPr>
    </w:lvl>
    <w:lvl w:ilvl="5" w:tplc="49B2B3CC">
      <w:numFmt w:val="bullet"/>
      <w:lvlText w:val="•"/>
      <w:lvlJc w:val="left"/>
      <w:pPr>
        <w:ind w:left="1763" w:hanging="425"/>
      </w:pPr>
      <w:rPr>
        <w:rFonts w:hint="default"/>
        <w:lang w:val="en-US" w:eastAsia="en-US" w:bidi="en-US"/>
      </w:rPr>
    </w:lvl>
    <w:lvl w:ilvl="6" w:tplc="1F94F6EA">
      <w:numFmt w:val="bullet"/>
      <w:lvlText w:val="•"/>
      <w:lvlJc w:val="left"/>
      <w:pPr>
        <w:ind w:left="2004" w:hanging="425"/>
      </w:pPr>
      <w:rPr>
        <w:rFonts w:hint="default"/>
        <w:lang w:val="en-US" w:eastAsia="en-US" w:bidi="en-US"/>
      </w:rPr>
    </w:lvl>
    <w:lvl w:ilvl="7" w:tplc="04E05162">
      <w:numFmt w:val="bullet"/>
      <w:lvlText w:val="•"/>
      <w:lvlJc w:val="left"/>
      <w:pPr>
        <w:ind w:left="2244" w:hanging="425"/>
      </w:pPr>
      <w:rPr>
        <w:rFonts w:hint="default"/>
        <w:lang w:val="en-US" w:eastAsia="en-US" w:bidi="en-US"/>
      </w:rPr>
    </w:lvl>
    <w:lvl w:ilvl="8" w:tplc="6F10516A">
      <w:numFmt w:val="bullet"/>
      <w:lvlText w:val="•"/>
      <w:lvlJc w:val="left"/>
      <w:pPr>
        <w:ind w:left="2485" w:hanging="425"/>
      </w:pPr>
      <w:rPr>
        <w:rFonts w:hint="default"/>
        <w:lang w:val="en-US" w:eastAsia="en-US" w:bidi="en-US"/>
      </w:rPr>
    </w:lvl>
  </w:abstractNum>
  <w:abstractNum w:abstractNumId="39" w15:restartNumberingAfterBreak="0">
    <w:nsid w:val="799C39FF"/>
    <w:multiLevelType w:val="hybridMultilevel"/>
    <w:tmpl w:val="467C7AFC"/>
    <w:lvl w:ilvl="0" w:tplc="B3AC5E82">
      <w:start w:val="1"/>
      <w:numFmt w:val="decimal"/>
      <w:lvlText w:val="%1."/>
      <w:lvlJc w:val="left"/>
      <w:pPr>
        <w:ind w:left="594" w:hanging="425"/>
      </w:pPr>
      <w:rPr>
        <w:rFonts w:ascii="Arial" w:eastAsia="Arial" w:hAnsi="Arial" w:cs="Arial" w:hint="default"/>
        <w:spacing w:val="-2"/>
        <w:w w:val="100"/>
        <w:sz w:val="17"/>
        <w:szCs w:val="17"/>
        <w:lang w:val="en-US" w:eastAsia="en-US" w:bidi="en-US"/>
      </w:rPr>
    </w:lvl>
    <w:lvl w:ilvl="1" w:tplc="1F6E1A12">
      <w:numFmt w:val="bullet"/>
      <w:lvlText w:val="•"/>
      <w:lvlJc w:val="left"/>
      <w:pPr>
        <w:ind w:left="836" w:hanging="425"/>
      </w:pPr>
      <w:rPr>
        <w:rFonts w:hint="default"/>
        <w:lang w:val="en-US" w:eastAsia="en-US" w:bidi="en-US"/>
      </w:rPr>
    </w:lvl>
    <w:lvl w:ilvl="2" w:tplc="73261A0E">
      <w:numFmt w:val="bullet"/>
      <w:lvlText w:val="•"/>
      <w:lvlJc w:val="left"/>
      <w:pPr>
        <w:ind w:left="1073" w:hanging="425"/>
      </w:pPr>
      <w:rPr>
        <w:rFonts w:hint="default"/>
        <w:lang w:val="en-US" w:eastAsia="en-US" w:bidi="en-US"/>
      </w:rPr>
    </w:lvl>
    <w:lvl w:ilvl="3" w:tplc="D4C2AE24">
      <w:numFmt w:val="bullet"/>
      <w:lvlText w:val="•"/>
      <w:lvlJc w:val="left"/>
      <w:pPr>
        <w:ind w:left="1310" w:hanging="425"/>
      </w:pPr>
      <w:rPr>
        <w:rFonts w:hint="default"/>
        <w:lang w:val="en-US" w:eastAsia="en-US" w:bidi="en-US"/>
      </w:rPr>
    </w:lvl>
    <w:lvl w:ilvl="4" w:tplc="21B8E832">
      <w:numFmt w:val="bullet"/>
      <w:lvlText w:val="•"/>
      <w:lvlJc w:val="left"/>
      <w:pPr>
        <w:ind w:left="1546" w:hanging="425"/>
      </w:pPr>
      <w:rPr>
        <w:rFonts w:hint="default"/>
        <w:lang w:val="en-US" w:eastAsia="en-US" w:bidi="en-US"/>
      </w:rPr>
    </w:lvl>
    <w:lvl w:ilvl="5" w:tplc="73AE4CC4">
      <w:numFmt w:val="bullet"/>
      <w:lvlText w:val="•"/>
      <w:lvlJc w:val="left"/>
      <w:pPr>
        <w:ind w:left="1783" w:hanging="425"/>
      </w:pPr>
      <w:rPr>
        <w:rFonts w:hint="default"/>
        <w:lang w:val="en-US" w:eastAsia="en-US" w:bidi="en-US"/>
      </w:rPr>
    </w:lvl>
    <w:lvl w:ilvl="6" w:tplc="8AA8D998">
      <w:numFmt w:val="bullet"/>
      <w:lvlText w:val="•"/>
      <w:lvlJc w:val="left"/>
      <w:pPr>
        <w:ind w:left="2020" w:hanging="425"/>
      </w:pPr>
      <w:rPr>
        <w:rFonts w:hint="default"/>
        <w:lang w:val="en-US" w:eastAsia="en-US" w:bidi="en-US"/>
      </w:rPr>
    </w:lvl>
    <w:lvl w:ilvl="7" w:tplc="3C248D4E">
      <w:numFmt w:val="bullet"/>
      <w:lvlText w:val="•"/>
      <w:lvlJc w:val="left"/>
      <w:pPr>
        <w:ind w:left="2256" w:hanging="425"/>
      </w:pPr>
      <w:rPr>
        <w:rFonts w:hint="default"/>
        <w:lang w:val="en-US" w:eastAsia="en-US" w:bidi="en-US"/>
      </w:rPr>
    </w:lvl>
    <w:lvl w:ilvl="8" w:tplc="5AD4F3AA">
      <w:numFmt w:val="bullet"/>
      <w:lvlText w:val="•"/>
      <w:lvlJc w:val="left"/>
      <w:pPr>
        <w:ind w:left="2493" w:hanging="425"/>
      </w:pPr>
      <w:rPr>
        <w:rFonts w:hint="default"/>
        <w:lang w:val="en-US" w:eastAsia="en-US" w:bidi="en-US"/>
      </w:rPr>
    </w:lvl>
  </w:abstractNum>
  <w:abstractNum w:abstractNumId="40" w15:restartNumberingAfterBreak="0">
    <w:nsid w:val="7C157D82"/>
    <w:multiLevelType w:val="hybridMultilevel"/>
    <w:tmpl w:val="871EF79A"/>
    <w:lvl w:ilvl="0" w:tplc="9BBAA328">
      <w:start w:val="1"/>
      <w:numFmt w:val="decimal"/>
      <w:lvlText w:val="%1."/>
      <w:lvlJc w:val="left"/>
      <w:pPr>
        <w:ind w:left="608" w:hanging="471"/>
      </w:pPr>
      <w:rPr>
        <w:rFonts w:ascii="Arial" w:eastAsia="Arial" w:hAnsi="Arial" w:cs="Arial" w:hint="default"/>
        <w:spacing w:val="-2"/>
        <w:w w:val="100"/>
        <w:sz w:val="17"/>
        <w:szCs w:val="17"/>
        <w:lang w:val="en-US" w:eastAsia="en-US" w:bidi="en-US"/>
      </w:rPr>
    </w:lvl>
    <w:lvl w:ilvl="1" w:tplc="BD087386">
      <w:numFmt w:val="bullet"/>
      <w:lvlText w:val="•"/>
      <w:lvlJc w:val="left"/>
      <w:pPr>
        <w:ind w:left="836" w:hanging="471"/>
      </w:pPr>
      <w:rPr>
        <w:rFonts w:hint="default"/>
        <w:lang w:val="en-US" w:eastAsia="en-US" w:bidi="en-US"/>
      </w:rPr>
    </w:lvl>
    <w:lvl w:ilvl="2" w:tplc="56BE3514">
      <w:numFmt w:val="bullet"/>
      <w:lvlText w:val="•"/>
      <w:lvlJc w:val="left"/>
      <w:pPr>
        <w:ind w:left="1073" w:hanging="471"/>
      </w:pPr>
      <w:rPr>
        <w:rFonts w:hint="default"/>
        <w:lang w:val="en-US" w:eastAsia="en-US" w:bidi="en-US"/>
      </w:rPr>
    </w:lvl>
    <w:lvl w:ilvl="3" w:tplc="C3BC82B4">
      <w:numFmt w:val="bullet"/>
      <w:lvlText w:val="•"/>
      <w:lvlJc w:val="left"/>
      <w:pPr>
        <w:ind w:left="1310" w:hanging="471"/>
      </w:pPr>
      <w:rPr>
        <w:rFonts w:hint="default"/>
        <w:lang w:val="en-US" w:eastAsia="en-US" w:bidi="en-US"/>
      </w:rPr>
    </w:lvl>
    <w:lvl w:ilvl="4" w:tplc="943C3BF6">
      <w:numFmt w:val="bullet"/>
      <w:lvlText w:val="•"/>
      <w:lvlJc w:val="left"/>
      <w:pPr>
        <w:ind w:left="1546" w:hanging="471"/>
      </w:pPr>
      <w:rPr>
        <w:rFonts w:hint="default"/>
        <w:lang w:val="en-US" w:eastAsia="en-US" w:bidi="en-US"/>
      </w:rPr>
    </w:lvl>
    <w:lvl w:ilvl="5" w:tplc="D1F89652">
      <w:numFmt w:val="bullet"/>
      <w:lvlText w:val="•"/>
      <w:lvlJc w:val="left"/>
      <w:pPr>
        <w:ind w:left="1783" w:hanging="471"/>
      </w:pPr>
      <w:rPr>
        <w:rFonts w:hint="default"/>
        <w:lang w:val="en-US" w:eastAsia="en-US" w:bidi="en-US"/>
      </w:rPr>
    </w:lvl>
    <w:lvl w:ilvl="6" w:tplc="4036B846">
      <w:numFmt w:val="bullet"/>
      <w:lvlText w:val="•"/>
      <w:lvlJc w:val="left"/>
      <w:pPr>
        <w:ind w:left="2020" w:hanging="471"/>
      </w:pPr>
      <w:rPr>
        <w:rFonts w:hint="default"/>
        <w:lang w:val="en-US" w:eastAsia="en-US" w:bidi="en-US"/>
      </w:rPr>
    </w:lvl>
    <w:lvl w:ilvl="7" w:tplc="DC8EF348">
      <w:numFmt w:val="bullet"/>
      <w:lvlText w:val="•"/>
      <w:lvlJc w:val="left"/>
      <w:pPr>
        <w:ind w:left="2256" w:hanging="471"/>
      </w:pPr>
      <w:rPr>
        <w:rFonts w:hint="default"/>
        <w:lang w:val="en-US" w:eastAsia="en-US" w:bidi="en-US"/>
      </w:rPr>
    </w:lvl>
    <w:lvl w:ilvl="8" w:tplc="AE72E630">
      <w:numFmt w:val="bullet"/>
      <w:lvlText w:val="•"/>
      <w:lvlJc w:val="left"/>
      <w:pPr>
        <w:ind w:left="2493" w:hanging="471"/>
      </w:pPr>
      <w:rPr>
        <w:rFonts w:hint="default"/>
        <w:lang w:val="en-US" w:eastAsia="en-US" w:bidi="en-US"/>
      </w:rPr>
    </w:lvl>
  </w:abstractNum>
  <w:abstractNum w:abstractNumId="41" w15:restartNumberingAfterBreak="0">
    <w:nsid w:val="7C2C6C07"/>
    <w:multiLevelType w:val="hybridMultilevel"/>
    <w:tmpl w:val="56FA28CE"/>
    <w:lvl w:ilvl="0" w:tplc="B2840CD0">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FDB0F7C0">
      <w:numFmt w:val="bullet"/>
      <w:lvlText w:val="•"/>
      <w:lvlJc w:val="left"/>
      <w:pPr>
        <w:ind w:left="800" w:hanging="425"/>
      </w:pPr>
      <w:rPr>
        <w:rFonts w:hint="default"/>
        <w:lang w:val="en-US" w:eastAsia="en-US" w:bidi="en-US"/>
      </w:rPr>
    </w:lvl>
    <w:lvl w:ilvl="2" w:tplc="3C643862">
      <w:numFmt w:val="bullet"/>
      <w:lvlText w:val="•"/>
      <w:lvlJc w:val="left"/>
      <w:pPr>
        <w:ind w:left="1041" w:hanging="425"/>
      </w:pPr>
      <w:rPr>
        <w:rFonts w:hint="default"/>
        <w:lang w:val="en-US" w:eastAsia="en-US" w:bidi="en-US"/>
      </w:rPr>
    </w:lvl>
    <w:lvl w:ilvl="3" w:tplc="808E57E2">
      <w:numFmt w:val="bullet"/>
      <w:lvlText w:val="•"/>
      <w:lvlJc w:val="left"/>
      <w:pPr>
        <w:ind w:left="1282" w:hanging="425"/>
      </w:pPr>
      <w:rPr>
        <w:rFonts w:hint="default"/>
        <w:lang w:val="en-US" w:eastAsia="en-US" w:bidi="en-US"/>
      </w:rPr>
    </w:lvl>
    <w:lvl w:ilvl="4" w:tplc="CB58A0E0">
      <w:numFmt w:val="bullet"/>
      <w:lvlText w:val="•"/>
      <w:lvlJc w:val="left"/>
      <w:pPr>
        <w:ind w:left="1522" w:hanging="425"/>
      </w:pPr>
      <w:rPr>
        <w:rFonts w:hint="default"/>
        <w:lang w:val="en-US" w:eastAsia="en-US" w:bidi="en-US"/>
      </w:rPr>
    </w:lvl>
    <w:lvl w:ilvl="5" w:tplc="1AB283C8">
      <w:numFmt w:val="bullet"/>
      <w:lvlText w:val="•"/>
      <w:lvlJc w:val="left"/>
      <w:pPr>
        <w:ind w:left="1763" w:hanging="425"/>
      </w:pPr>
      <w:rPr>
        <w:rFonts w:hint="default"/>
        <w:lang w:val="en-US" w:eastAsia="en-US" w:bidi="en-US"/>
      </w:rPr>
    </w:lvl>
    <w:lvl w:ilvl="6" w:tplc="F05218A6">
      <w:numFmt w:val="bullet"/>
      <w:lvlText w:val="•"/>
      <w:lvlJc w:val="left"/>
      <w:pPr>
        <w:ind w:left="2004" w:hanging="425"/>
      </w:pPr>
      <w:rPr>
        <w:rFonts w:hint="default"/>
        <w:lang w:val="en-US" w:eastAsia="en-US" w:bidi="en-US"/>
      </w:rPr>
    </w:lvl>
    <w:lvl w:ilvl="7" w:tplc="EDC2D774">
      <w:numFmt w:val="bullet"/>
      <w:lvlText w:val="•"/>
      <w:lvlJc w:val="left"/>
      <w:pPr>
        <w:ind w:left="2244" w:hanging="425"/>
      </w:pPr>
      <w:rPr>
        <w:rFonts w:hint="default"/>
        <w:lang w:val="en-US" w:eastAsia="en-US" w:bidi="en-US"/>
      </w:rPr>
    </w:lvl>
    <w:lvl w:ilvl="8" w:tplc="2988B6D0">
      <w:numFmt w:val="bullet"/>
      <w:lvlText w:val="•"/>
      <w:lvlJc w:val="left"/>
      <w:pPr>
        <w:ind w:left="2485" w:hanging="425"/>
      </w:pPr>
      <w:rPr>
        <w:rFonts w:hint="default"/>
        <w:lang w:val="en-US" w:eastAsia="en-US" w:bidi="en-US"/>
      </w:rPr>
    </w:lvl>
  </w:abstractNum>
  <w:abstractNum w:abstractNumId="42" w15:restartNumberingAfterBreak="0">
    <w:nsid w:val="7CA10935"/>
    <w:multiLevelType w:val="hybridMultilevel"/>
    <w:tmpl w:val="D23037A0"/>
    <w:lvl w:ilvl="0" w:tplc="5364B59C">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D062DFA2">
      <w:numFmt w:val="bullet"/>
      <w:lvlText w:val="•"/>
      <w:lvlJc w:val="left"/>
      <w:pPr>
        <w:ind w:left="800" w:hanging="425"/>
      </w:pPr>
      <w:rPr>
        <w:rFonts w:hint="default"/>
        <w:lang w:val="en-US" w:eastAsia="en-US" w:bidi="en-US"/>
      </w:rPr>
    </w:lvl>
    <w:lvl w:ilvl="2" w:tplc="EE5AA438">
      <w:numFmt w:val="bullet"/>
      <w:lvlText w:val="•"/>
      <w:lvlJc w:val="left"/>
      <w:pPr>
        <w:ind w:left="1041" w:hanging="425"/>
      </w:pPr>
      <w:rPr>
        <w:rFonts w:hint="default"/>
        <w:lang w:val="en-US" w:eastAsia="en-US" w:bidi="en-US"/>
      </w:rPr>
    </w:lvl>
    <w:lvl w:ilvl="3" w:tplc="61F6AB02">
      <w:numFmt w:val="bullet"/>
      <w:lvlText w:val="•"/>
      <w:lvlJc w:val="left"/>
      <w:pPr>
        <w:ind w:left="1282" w:hanging="425"/>
      </w:pPr>
      <w:rPr>
        <w:rFonts w:hint="default"/>
        <w:lang w:val="en-US" w:eastAsia="en-US" w:bidi="en-US"/>
      </w:rPr>
    </w:lvl>
    <w:lvl w:ilvl="4" w:tplc="E40671DA">
      <w:numFmt w:val="bullet"/>
      <w:lvlText w:val="•"/>
      <w:lvlJc w:val="left"/>
      <w:pPr>
        <w:ind w:left="1522" w:hanging="425"/>
      </w:pPr>
      <w:rPr>
        <w:rFonts w:hint="default"/>
        <w:lang w:val="en-US" w:eastAsia="en-US" w:bidi="en-US"/>
      </w:rPr>
    </w:lvl>
    <w:lvl w:ilvl="5" w:tplc="1B8AF37E">
      <w:numFmt w:val="bullet"/>
      <w:lvlText w:val="•"/>
      <w:lvlJc w:val="left"/>
      <w:pPr>
        <w:ind w:left="1763" w:hanging="425"/>
      </w:pPr>
      <w:rPr>
        <w:rFonts w:hint="default"/>
        <w:lang w:val="en-US" w:eastAsia="en-US" w:bidi="en-US"/>
      </w:rPr>
    </w:lvl>
    <w:lvl w:ilvl="6" w:tplc="F2CE7992">
      <w:numFmt w:val="bullet"/>
      <w:lvlText w:val="•"/>
      <w:lvlJc w:val="left"/>
      <w:pPr>
        <w:ind w:left="2004" w:hanging="425"/>
      </w:pPr>
      <w:rPr>
        <w:rFonts w:hint="default"/>
        <w:lang w:val="en-US" w:eastAsia="en-US" w:bidi="en-US"/>
      </w:rPr>
    </w:lvl>
    <w:lvl w:ilvl="7" w:tplc="4FE431E4">
      <w:numFmt w:val="bullet"/>
      <w:lvlText w:val="•"/>
      <w:lvlJc w:val="left"/>
      <w:pPr>
        <w:ind w:left="2244" w:hanging="425"/>
      </w:pPr>
      <w:rPr>
        <w:rFonts w:hint="default"/>
        <w:lang w:val="en-US" w:eastAsia="en-US" w:bidi="en-US"/>
      </w:rPr>
    </w:lvl>
    <w:lvl w:ilvl="8" w:tplc="6FB4E774">
      <w:numFmt w:val="bullet"/>
      <w:lvlText w:val="•"/>
      <w:lvlJc w:val="left"/>
      <w:pPr>
        <w:ind w:left="2485" w:hanging="425"/>
      </w:pPr>
      <w:rPr>
        <w:rFonts w:hint="default"/>
        <w:lang w:val="en-US" w:eastAsia="en-US" w:bidi="en-US"/>
      </w:rPr>
    </w:lvl>
  </w:abstractNum>
  <w:abstractNum w:abstractNumId="43" w15:restartNumberingAfterBreak="0">
    <w:nsid w:val="7D7D71C6"/>
    <w:multiLevelType w:val="hybridMultilevel"/>
    <w:tmpl w:val="F2DEF34E"/>
    <w:lvl w:ilvl="0" w:tplc="B888BC08">
      <w:start w:val="1"/>
      <w:numFmt w:val="decimal"/>
      <w:lvlText w:val="%1."/>
      <w:lvlJc w:val="left"/>
      <w:pPr>
        <w:ind w:left="565" w:hanging="425"/>
      </w:pPr>
      <w:rPr>
        <w:rFonts w:ascii="Arial" w:eastAsia="Arial" w:hAnsi="Arial" w:cs="Arial" w:hint="default"/>
        <w:spacing w:val="-2"/>
        <w:w w:val="100"/>
        <w:sz w:val="17"/>
        <w:szCs w:val="17"/>
        <w:lang w:val="en-US" w:eastAsia="en-US" w:bidi="en-US"/>
      </w:rPr>
    </w:lvl>
    <w:lvl w:ilvl="1" w:tplc="29B2F6D8">
      <w:numFmt w:val="bullet"/>
      <w:lvlText w:val="•"/>
      <w:lvlJc w:val="left"/>
      <w:pPr>
        <w:ind w:left="800" w:hanging="425"/>
      </w:pPr>
      <w:rPr>
        <w:rFonts w:hint="default"/>
        <w:lang w:val="en-US" w:eastAsia="en-US" w:bidi="en-US"/>
      </w:rPr>
    </w:lvl>
    <w:lvl w:ilvl="2" w:tplc="62C80196">
      <w:numFmt w:val="bullet"/>
      <w:lvlText w:val="•"/>
      <w:lvlJc w:val="left"/>
      <w:pPr>
        <w:ind w:left="1041" w:hanging="425"/>
      </w:pPr>
      <w:rPr>
        <w:rFonts w:hint="default"/>
        <w:lang w:val="en-US" w:eastAsia="en-US" w:bidi="en-US"/>
      </w:rPr>
    </w:lvl>
    <w:lvl w:ilvl="3" w:tplc="597C6E10">
      <w:numFmt w:val="bullet"/>
      <w:lvlText w:val="•"/>
      <w:lvlJc w:val="left"/>
      <w:pPr>
        <w:ind w:left="1282" w:hanging="425"/>
      </w:pPr>
      <w:rPr>
        <w:rFonts w:hint="default"/>
        <w:lang w:val="en-US" w:eastAsia="en-US" w:bidi="en-US"/>
      </w:rPr>
    </w:lvl>
    <w:lvl w:ilvl="4" w:tplc="EB687AEA">
      <w:numFmt w:val="bullet"/>
      <w:lvlText w:val="•"/>
      <w:lvlJc w:val="left"/>
      <w:pPr>
        <w:ind w:left="1522" w:hanging="425"/>
      </w:pPr>
      <w:rPr>
        <w:rFonts w:hint="default"/>
        <w:lang w:val="en-US" w:eastAsia="en-US" w:bidi="en-US"/>
      </w:rPr>
    </w:lvl>
    <w:lvl w:ilvl="5" w:tplc="F6F6E6EC">
      <w:numFmt w:val="bullet"/>
      <w:lvlText w:val="•"/>
      <w:lvlJc w:val="left"/>
      <w:pPr>
        <w:ind w:left="1763" w:hanging="425"/>
      </w:pPr>
      <w:rPr>
        <w:rFonts w:hint="default"/>
        <w:lang w:val="en-US" w:eastAsia="en-US" w:bidi="en-US"/>
      </w:rPr>
    </w:lvl>
    <w:lvl w:ilvl="6" w:tplc="9BBAA864">
      <w:numFmt w:val="bullet"/>
      <w:lvlText w:val="•"/>
      <w:lvlJc w:val="left"/>
      <w:pPr>
        <w:ind w:left="2004" w:hanging="425"/>
      </w:pPr>
      <w:rPr>
        <w:rFonts w:hint="default"/>
        <w:lang w:val="en-US" w:eastAsia="en-US" w:bidi="en-US"/>
      </w:rPr>
    </w:lvl>
    <w:lvl w:ilvl="7" w:tplc="B6009994">
      <w:numFmt w:val="bullet"/>
      <w:lvlText w:val="•"/>
      <w:lvlJc w:val="left"/>
      <w:pPr>
        <w:ind w:left="2244" w:hanging="425"/>
      </w:pPr>
      <w:rPr>
        <w:rFonts w:hint="default"/>
        <w:lang w:val="en-US" w:eastAsia="en-US" w:bidi="en-US"/>
      </w:rPr>
    </w:lvl>
    <w:lvl w:ilvl="8" w:tplc="276E2CC6">
      <w:numFmt w:val="bullet"/>
      <w:lvlText w:val="•"/>
      <w:lvlJc w:val="left"/>
      <w:pPr>
        <w:ind w:left="2485" w:hanging="425"/>
      </w:pPr>
      <w:rPr>
        <w:rFonts w:hint="default"/>
        <w:lang w:val="en-US" w:eastAsia="en-US" w:bidi="en-US"/>
      </w:rPr>
    </w:lvl>
  </w:abstractNum>
  <w:num w:numId="1">
    <w:abstractNumId w:val="25"/>
  </w:num>
  <w:num w:numId="2">
    <w:abstractNumId w:val="0"/>
  </w:num>
  <w:num w:numId="3">
    <w:abstractNumId w:val="5"/>
  </w:num>
  <w:num w:numId="4">
    <w:abstractNumId w:val="40"/>
  </w:num>
  <w:num w:numId="5">
    <w:abstractNumId w:val="10"/>
  </w:num>
  <w:num w:numId="6">
    <w:abstractNumId w:val="6"/>
  </w:num>
  <w:num w:numId="7">
    <w:abstractNumId w:val="30"/>
  </w:num>
  <w:num w:numId="8">
    <w:abstractNumId w:val="29"/>
  </w:num>
  <w:num w:numId="9">
    <w:abstractNumId w:val="43"/>
  </w:num>
  <w:num w:numId="10">
    <w:abstractNumId w:val="38"/>
  </w:num>
  <w:num w:numId="11">
    <w:abstractNumId w:val="33"/>
  </w:num>
  <w:num w:numId="12">
    <w:abstractNumId w:val="27"/>
  </w:num>
  <w:num w:numId="13">
    <w:abstractNumId w:val="21"/>
  </w:num>
  <w:num w:numId="14">
    <w:abstractNumId w:val="18"/>
  </w:num>
  <w:num w:numId="15">
    <w:abstractNumId w:val="17"/>
  </w:num>
  <w:num w:numId="16">
    <w:abstractNumId w:val="2"/>
  </w:num>
  <w:num w:numId="17">
    <w:abstractNumId w:val="32"/>
  </w:num>
  <w:num w:numId="18">
    <w:abstractNumId w:val="37"/>
  </w:num>
  <w:num w:numId="19">
    <w:abstractNumId w:val="3"/>
  </w:num>
  <w:num w:numId="20">
    <w:abstractNumId w:val="7"/>
  </w:num>
  <w:num w:numId="21">
    <w:abstractNumId w:val="15"/>
  </w:num>
  <w:num w:numId="22">
    <w:abstractNumId w:val="39"/>
  </w:num>
  <w:num w:numId="23">
    <w:abstractNumId w:val="9"/>
  </w:num>
  <w:num w:numId="24">
    <w:abstractNumId w:val="3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2"/>
  </w:num>
  <w:num w:numId="27">
    <w:abstractNumId w:val="36"/>
  </w:num>
  <w:num w:numId="28">
    <w:abstractNumId w:val="23"/>
  </w:num>
  <w:num w:numId="29">
    <w:abstractNumId w:val="41"/>
  </w:num>
  <w:num w:numId="30">
    <w:abstractNumId w:val="24"/>
  </w:num>
  <w:num w:numId="31">
    <w:abstractNumId w:val="12"/>
  </w:num>
  <w:num w:numId="32">
    <w:abstractNumId w:val="4"/>
  </w:num>
  <w:num w:numId="33">
    <w:abstractNumId w:val="8"/>
  </w:num>
  <w:num w:numId="34">
    <w:abstractNumId w:val="11"/>
  </w:num>
  <w:num w:numId="35">
    <w:abstractNumId w:val="22"/>
  </w:num>
  <w:num w:numId="36">
    <w:abstractNumId w:val="1"/>
  </w:num>
  <w:num w:numId="37">
    <w:abstractNumId w:val="20"/>
  </w:num>
  <w:num w:numId="38">
    <w:abstractNumId w:val="13"/>
  </w:num>
  <w:num w:numId="39">
    <w:abstractNumId w:val="26"/>
  </w:num>
  <w:num w:numId="40">
    <w:abstractNumId w:val="34"/>
  </w:num>
  <w:num w:numId="41">
    <w:abstractNumId w:val="19"/>
  </w:num>
  <w:num w:numId="42">
    <w:abstractNumId w:val="31"/>
  </w:num>
  <w:num w:numId="43">
    <w:abstractNumId w:val="16"/>
  </w:num>
  <w:num w:numId="44">
    <w:abstractNumId w:val="14"/>
  </w:num>
  <w:num w:numId="45">
    <w:abstractNumId w:val="28"/>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OU LLORET Amparo">
    <w15:presenceInfo w15:providerId="AD" w15:userId="S-1-5-21-3637208745-3825800285-422149103-13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CH" w:vendorID="64" w:dllVersion="131078" w:nlCheck="1" w:checkStyle="0"/>
  <w:activeWritingStyle w:appName="MSWord" w:lang="fr-FR" w:vendorID="64" w:dllVersion="131078" w:nlCheck="1" w:checkStyle="0"/>
  <w:activeWritingStyle w:appName="MSWord" w:lang="en-US" w:vendorID="64" w:dllVersion="131078" w:nlCheck="1" w:checkStyle="0"/>
  <w:activeWritingStyle w:appName="MSWord" w:lang="fr-CA" w:vendorID="64" w:dllVersion="131078" w:nlCheck="1" w:checkStyle="0"/>
  <w:activeWritingStyle w:appName="MSWord" w:lang="en-CA" w:vendorID="64" w:dllVersion="131078" w:nlCheck="1" w:checkStyle="0"/>
  <w:activeWritingStyle w:appName="MSWord" w:lang="en-AU" w:vendorID="64" w:dllVersion="131078" w:nlCheck="1" w:checkStyle="1"/>
  <w:activeWritingStyle w:appName="MSWord" w:lang="en-GB" w:vendorID="64" w:dllVersion="131078" w:nlCheck="1" w:checkStyle="0"/>
  <w:activeWritingStyle w:appName="MSWord" w:lang="es-AR" w:vendorID="64" w:dllVersion="131078" w:nlCheck="1" w:checkStyle="0"/>
  <w:activeWritingStyle w:appName="MSWord" w:lang="es-ES" w:vendorID="64" w:dllVersion="131078" w:nlCheck="1" w:checkStyle="0"/>
  <w:activeWritingStyle w:appName="MSWord" w:lang="es-419"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7EB"/>
    <w:rsid w:val="0000102F"/>
    <w:rsid w:val="00002858"/>
    <w:rsid w:val="00003C15"/>
    <w:rsid w:val="00004040"/>
    <w:rsid w:val="0000412D"/>
    <w:rsid w:val="00005303"/>
    <w:rsid w:val="00005A22"/>
    <w:rsid w:val="0000695D"/>
    <w:rsid w:val="00006AD3"/>
    <w:rsid w:val="00006BA4"/>
    <w:rsid w:val="000076EB"/>
    <w:rsid w:val="00010912"/>
    <w:rsid w:val="0001307F"/>
    <w:rsid w:val="00013735"/>
    <w:rsid w:val="00013F64"/>
    <w:rsid w:val="00014D06"/>
    <w:rsid w:val="00015612"/>
    <w:rsid w:val="00015DF4"/>
    <w:rsid w:val="000171FA"/>
    <w:rsid w:val="000216C4"/>
    <w:rsid w:val="0002178B"/>
    <w:rsid w:val="00021A17"/>
    <w:rsid w:val="00023E71"/>
    <w:rsid w:val="00025D2B"/>
    <w:rsid w:val="00026707"/>
    <w:rsid w:val="00030118"/>
    <w:rsid w:val="00030B97"/>
    <w:rsid w:val="000321CA"/>
    <w:rsid w:val="00033557"/>
    <w:rsid w:val="00033FDE"/>
    <w:rsid w:val="000366B4"/>
    <w:rsid w:val="000377E3"/>
    <w:rsid w:val="000412DD"/>
    <w:rsid w:val="000413B7"/>
    <w:rsid w:val="00043535"/>
    <w:rsid w:val="00045092"/>
    <w:rsid w:val="00052BC5"/>
    <w:rsid w:val="00052E31"/>
    <w:rsid w:val="000541EE"/>
    <w:rsid w:val="00054664"/>
    <w:rsid w:val="000551CE"/>
    <w:rsid w:val="00056F7E"/>
    <w:rsid w:val="00057FE5"/>
    <w:rsid w:val="0006031D"/>
    <w:rsid w:val="00062643"/>
    <w:rsid w:val="00062B0D"/>
    <w:rsid w:val="00063CE2"/>
    <w:rsid w:val="00064265"/>
    <w:rsid w:val="00071087"/>
    <w:rsid w:val="000730C1"/>
    <w:rsid w:val="00074DB9"/>
    <w:rsid w:val="00075EDA"/>
    <w:rsid w:val="000779BE"/>
    <w:rsid w:val="00080468"/>
    <w:rsid w:val="00081591"/>
    <w:rsid w:val="00082908"/>
    <w:rsid w:val="00083B7D"/>
    <w:rsid w:val="00084B82"/>
    <w:rsid w:val="000853DB"/>
    <w:rsid w:val="000857B3"/>
    <w:rsid w:val="0008761A"/>
    <w:rsid w:val="000876D4"/>
    <w:rsid w:val="0008793C"/>
    <w:rsid w:val="0009122A"/>
    <w:rsid w:val="000916A6"/>
    <w:rsid w:val="000948EF"/>
    <w:rsid w:val="000A162F"/>
    <w:rsid w:val="000A1F61"/>
    <w:rsid w:val="000A2E0A"/>
    <w:rsid w:val="000A37EB"/>
    <w:rsid w:val="000A3EF3"/>
    <w:rsid w:val="000B198B"/>
    <w:rsid w:val="000B2E9D"/>
    <w:rsid w:val="000B3E93"/>
    <w:rsid w:val="000B3F9E"/>
    <w:rsid w:val="000B5000"/>
    <w:rsid w:val="000B7C0D"/>
    <w:rsid w:val="000C144B"/>
    <w:rsid w:val="000C32AD"/>
    <w:rsid w:val="000C3E47"/>
    <w:rsid w:val="000C59DE"/>
    <w:rsid w:val="000D0C16"/>
    <w:rsid w:val="000D0C4E"/>
    <w:rsid w:val="000D129E"/>
    <w:rsid w:val="000D1C65"/>
    <w:rsid w:val="000D3D9A"/>
    <w:rsid w:val="000D5A86"/>
    <w:rsid w:val="000D6DDC"/>
    <w:rsid w:val="000D7129"/>
    <w:rsid w:val="000D733E"/>
    <w:rsid w:val="000E0041"/>
    <w:rsid w:val="000E0957"/>
    <w:rsid w:val="000E3B76"/>
    <w:rsid w:val="000E523C"/>
    <w:rsid w:val="000E6A67"/>
    <w:rsid w:val="000F13AD"/>
    <w:rsid w:val="000F15A0"/>
    <w:rsid w:val="000F1BA8"/>
    <w:rsid w:val="000F23D1"/>
    <w:rsid w:val="000F48A8"/>
    <w:rsid w:val="000F54CC"/>
    <w:rsid w:val="000F5E56"/>
    <w:rsid w:val="000F71D6"/>
    <w:rsid w:val="000F7F3F"/>
    <w:rsid w:val="00100A06"/>
    <w:rsid w:val="00106A1A"/>
    <w:rsid w:val="0011083B"/>
    <w:rsid w:val="001154C7"/>
    <w:rsid w:val="00115CDB"/>
    <w:rsid w:val="00120D16"/>
    <w:rsid w:val="001219E2"/>
    <w:rsid w:val="00121A15"/>
    <w:rsid w:val="00121F0F"/>
    <w:rsid w:val="001228E2"/>
    <w:rsid w:val="001233B1"/>
    <w:rsid w:val="0012353B"/>
    <w:rsid w:val="00124D06"/>
    <w:rsid w:val="00125893"/>
    <w:rsid w:val="00125E9B"/>
    <w:rsid w:val="0013017E"/>
    <w:rsid w:val="001333CA"/>
    <w:rsid w:val="00135DD7"/>
    <w:rsid w:val="0014038B"/>
    <w:rsid w:val="00140D4D"/>
    <w:rsid w:val="001424E4"/>
    <w:rsid w:val="001426BB"/>
    <w:rsid w:val="00143089"/>
    <w:rsid w:val="0014523A"/>
    <w:rsid w:val="00145B81"/>
    <w:rsid w:val="0014627D"/>
    <w:rsid w:val="00146C7A"/>
    <w:rsid w:val="00152AD9"/>
    <w:rsid w:val="00152FFA"/>
    <w:rsid w:val="001531CB"/>
    <w:rsid w:val="001536CF"/>
    <w:rsid w:val="00156495"/>
    <w:rsid w:val="001575A3"/>
    <w:rsid w:val="00157939"/>
    <w:rsid w:val="00160E25"/>
    <w:rsid w:val="00162429"/>
    <w:rsid w:val="00162ADD"/>
    <w:rsid w:val="00163169"/>
    <w:rsid w:val="0016336C"/>
    <w:rsid w:val="00163D92"/>
    <w:rsid w:val="00164081"/>
    <w:rsid w:val="00164F03"/>
    <w:rsid w:val="0016587D"/>
    <w:rsid w:val="00165E42"/>
    <w:rsid w:val="00166739"/>
    <w:rsid w:val="00167352"/>
    <w:rsid w:val="00167936"/>
    <w:rsid w:val="001705AA"/>
    <w:rsid w:val="00170652"/>
    <w:rsid w:val="001708F5"/>
    <w:rsid w:val="00170B52"/>
    <w:rsid w:val="001713DB"/>
    <w:rsid w:val="00172386"/>
    <w:rsid w:val="00172D36"/>
    <w:rsid w:val="001736E1"/>
    <w:rsid w:val="0017438F"/>
    <w:rsid w:val="00175322"/>
    <w:rsid w:val="0017612B"/>
    <w:rsid w:val="00176918"/>
    <w:rsid w:val="00180D5D"/>
    <w:rsid w:val="00181949"/>
    <w:rsid w:val="001836EE"/>
    <w:rsid w:val="00183854"/>
    <w:rsid w:val="00184900"/>
    <w:rsid w:val="0018775C"/>
    <w:rsid w:val="00187C6C"/>
    <w:rsid w:val="00190F24"/>
    <w:rsid w:val="00191820"/>
    <w:rsid w:val="001923A1"/>
    <w:rsid w:val="00194694"/>
    <w:rsid w:val="00194F40"/>
    <w:rsid w:val="00195326"/>
    <w:rsid w:val="001959AB"/>
    <w:rsid w:val="0019609E"/>
    <w:rsid w:val="00197741"/>
    <w:rsid w:val="00197986"/>
    <w:rsid w:val="001A00E0"/>
    <w:rsid w:val="001A0824"/>
    <w:rsid w:val="001A170C"/>
    <w:rsid w:val="001A23AF"/>
    <w:rsid w:val="001A289C"/>
    <w:rsid w:val="001A3309"/>
    <w:rsid w:val="001A3656"/>
    <w:rsid w:val="001A4702"/>
    <w:rsid w:val="001A5367"/>
    <w:rsid w:val="001A67F5"/>
    <w:rsid w:val="001A68EB"/>
    <w:rsid w:val="001A6A62"/>
    <w:rsid w:val="001A6F45"/>
    <w:rsid w:val="001A7B57"/>
    <w:rsid w:val="001B01C9"/>
    <w:rsid w:val="001B10C2"/>
    <w:rsid w:val="001B1B11"/>
    <w:rsid w:val="001B1B4F"/>
    <w:rsid w:val="001B2ED0"/>
    <w:rsid w:val="001B348B"/>
    <w:rsid w:val="001B379F"/>
    <w:rsid w:val="001B3F36"/>
    <w:rsid w:val="001B5F88"/>
    <w:rsid w:val="001B7DA5"/>
    <w:rsid w:val="001C3944"/>
    <w:rsid w:val="001C485F"/>
    <w:rsid w:val="001C4D18"/>
    <w:rsid w:val="001C517C"/>
    <w:rsid w:val="001C60BF"/>
    <w:rsid w:val="001D3089"/>
    <w:rsid w:val="001D3A8E"/>
    <w:rsid w:val="001D6ED4"/>
    <w:rsid w:val="001E0838"/>
    <w:rsid w:val="001E0EFB"/>
    <w:rsid w:val="001E1292"/>
    <w:rsid w:val="001E2851"/>
    <w:rsid w:val="001E343D"/>
    <w:rsid w:val="001E36C4"/>
    <w:rsid w:val="001E3C8E"/>
    <w:rsid w:val="001F2129"/>
    <w:rsid w:val="001F3837"/>
    <w:rsid w:val="001F3AC0"/>
    <w:rsid w:val="001F45BD"/>
    <w:rsid w:val="001F5D2F"/>
    <w:rsid w:val="00200079"/>
    <w:rsid w:val="00201583"/>
    <w:rsid w:val="00202C18"/>
    <w:rsid w:val="0020513E"/>
    <w:rsid w:val="00205D8B"/>
    <w:rsid w:val="00205DD2"/>
    <w:rsid w:val="002065E4"/>
    <w:rsid w:val="002075F9"/>
    <w:rsid w:val="00207C45"/>
    <w:rsid w:val="00210C81"/>
    <w:rsid w:val="0021108E"/>
    <w:rsid w:val="00212A8F"/>
    <w:rsid w:val="00213111"/>
    <w:rsid w:val="00215030"/>
    <w:rsid w:val="00215EEF"/>
    <w:rsid w:val="002171D0"/>
    <w:rsid w:val="00217DDA"/>
    <w:rsid w:val="00224505"/>
    <w:rsid w:val="00225655"/>
    <w:rsid w:val="00225A81"/>
    <w:rsid w:val="00225EC0"/>
    <w:rsid w:val="002313B2"/>
    <w:rsid w:val="00232F03"/>
    <w:rsid w:val="00234787"/>
    <w:rsid w:val="00235C5D"/>
    <w:rsid w:val="00236345"/>
    <w:rsid w:val="00237667"/>
    <w:rsid w:val="00237C7D"/>
    <w:rsid w:val="00240A1B"/>
    <w:rsid w:val="002412D5"/>
    <w:rsid w:val="0024138E"/>
    <w:rsid w:val="00241D9A"/>
    <w:rsid w:val="00242259"/>
    <w:rsid w:val="002438D0"/>
    <w:rsid w:val="00243EEE"/>
    <w:rsid w:val="0024690E"/>
    <w:rsid w:val="0025039A"/>
    <w:rsid w:val="00250ECF"/>
    <w:rsid w:val="00252394"/>
    <w:rsid w:val="00254132"/>
    <w:rsid w:val="00254217"/>
    <w:rsid w:val="00254367"/>
    <w:rsid w:val="00256A41"/>
    <w:rsid w:val="002570E3"/>
    <w:rsid w:val="0025720B"/>
    <w:rsid w:val="00257A5B"/>
    <w:rsid w:val="00260380"/>
    <w:rsid w:val="00261711"/>
    <w:rsid w:val="002639EF"/>
    <w:rsid w:val="00264AA6"/>
    <w:rsid w:val="00265D52"/>
    <w:rsid w:val="00265FA7"/>
    <w:rsid w:val="0026761A"/>
    <w:rsid w:val="00271077"/>
    <w:rsid w:val="00273ECA"/>
    <w:rsid w:val="00276F5E"/>
    <w:rsid w:val="00277827"/>
    <w:rsid w:val="00277DDE"/>
    <w:rsid w:val="0028058A"/>
    <w:rsid w:val="00280A4E"/>
    <w:rsid w:val="0028389C"/>
    <w:rsid w:val="0028420F"/>
    <w:rsid w:val="002853D3"/>
    <w:rsid w:val="002866C0"/>
    <w:rsid w:val="00287596"/>
    <w:rsid w:val="002904BC"/>
    <w:rsid w:val="0029059E"/>
    <w:rsid w:val="00291172"/>
    <w:rsid w:val="00291226"/>
    <w:rsid w:val="002914A4"/>
    <w:rsid w:val="00291A32"/>
    <w:rsid w:val="00292148"/>
    <w:rsid w:val="002929A7"/>
    <w:rsid w:val="002943B1"/>
    <w:rsid w:val="00294534"/>
    <w:rsid w:val="002956F3"/>
    <w:rsid w:val="002965FB"/>
    <w:rsid w:val="0029690C"/>
    <w:rsid w:val="00297D13"/>
    <w:rsid w:val="002A0B57"/>
    <w:rsid w:val="002A0EB4"/>
    <w:rsid w:val="002A7E92"/>
    <w:rsid w:val="002B2785"/>
    <w:rsid w:val="002B44A1"/>
    <w:rsid w:val="002B5292"/>
    <w:rsid w:val="002B5C27"/>
    <w:rsid w:val="002C095D"/>
    <w:rsid w:val="002C1035"/>
    <w:rsid w:val="002C125C"/>
    <w:rsid w:val="002C270A"/>
    <w:rsid w:val="002C415D"/>
    <w:rsid w:val="002C55AA"/>
    <w:rsid w:val="002C6FDB"/>
    <w:rsid w:val="002C71E4"/>
    <w:rsid w:val="002C7B7D"/>
    <w:rsid w:val="002D28D6"/>
    <w:rsid w:val="002D2ECF"/>
    <w:rsid w:val="002E0A4C"/>
    <w:rsid w:val="002E1652"/>
    <w:rsid w:val="002E45B4"/>
    <w:rsid w:val="002E5062"/>
    <w:rsid w:val="002E768B"/>
    <w:rsid w:val="002E7E8B"/>
    <w:rsid w:val="002F4CFB"/>
    <w:rsid w:val="002F51F4"/>
    <w:rsid w:val="002F53C1"/>
    <w:rsid w:val="002F5965"/>
    <w:rsid w:val="0030069A"/>
    <w:rsid w:val="00301D3F"/>
    <w:rsid w:val="00302849"/>
    <w:rsid w:val="00302BA6"/>
    <w:rsid w:val="003041C5"/>
    <w:rsid w:val="00305061"/>
    <w:rsid w:val="003050DD"/>
    <w:rsid w:val="00307031"/>
    <w:rsid w:val="00307384"/>
    <w:rsid w:val="003113EF"/>
    <w:rsid w:val="00312AB8"/>
    <w:rsid w:val="00314072"/>
    <w:rsid w:val="00315BA6"/>
    <w:rsid w:val="00315E6D"/>
    <w:rsid w:val="003162B7"/>
    <w:rsid w:val="00316BB2"/>
    <w:rsid w:val="00316BF8"/>
    <w:rsid w:val="00321B16"/>
    <w:rsid w:val="003226B8"/>
    <w:rsid w:val="00323CF7"/>
    <w:rsid w:val="003243AB"/>
    <w:rsid w:val="00324DB5"/>
    <w:rsid w:val="003306AC"/>
    <w:rsid w:val="00331B03"/>
    <w:rsid w:val="00333732"/>
    <w:rsid w:val="00333B35"/>
    <w:rsid w:val="00333E7E"/>
    <w:rsid w:val="0033515E"/>
    <w:rsid w:val="0033618D"/>
    <w:rsid w:val="00340702"/>
    <w:rsid w:val="00340F6D"/>
    <w:rsid w:val="0034190B"/>
    <w:rsid w:val="0034251C"/>
    <w:rsid w:val="0034737C"/>
    <w:rsid w:val="00350D32"/>
    <w:rsid w:val="0035150E"/>
    <w:rsid w:val="00351748"/>
    <w:rsid w:val="00351FDC"/>
    <w:rsid w:val="00352A36"/>
    <w:rsid w:val="003611ED"/>
    <w:rsid w:val="003617B5"/>
    <w:rsid w:val="003625DA"/>
    <w:rsid w:val="00363C7C"/>
    <w:rsid w:val="003643B3"/>
    <w:rsid w:val="00365612"/>
    <w:rsid w:val="0036577B"/>
    <w:rsid w:val="00366031"/>
    <w:rsid w:val="003668D4"/>
    <w:rsid w:val="00367D2D"/>
    <w:rsid w:val="00370A16"/>
    <w:rsid w:val="003714F1"/>
    <w:rsid w:val="00371EC3"/>
    <w:rsid w:val="00372D66"/>
    <w:rsid w:val="00372E6F"/>
    <w:rsid w:val="003737B9"/>
    <w:rsid w:val="00375A20"/>
    <w:rsid w:val="003770AF"/>
    <w:rsid w:val="003778A5"/>
    <w:rsid w:val="00380724"/>
    <w:rsid w:val="00380B11"/>
    <w:rsid w:val="00380CF5"/>
    <w:rsid w:val="003818C8"/>
    <w:rsid w:val="00381EFA"/>
    <w:rsid w:val="0038474B"/>
    <w:rsid w:val="00384C88"/>
    <w:rsid w:val="003860B3"/>
    <w:rsid w:val="003864DD"/>
    <w:rsid w:val="00390B07"/>
    <w:rsid w:val="003912A5"/>
    <w:rsid w:val="00391371"/>
    <w:rsid w:val="003922A6"/>
    <w:rsid w:val="003930C3"/>
    <w:rsid w:val="003958B9"/>
    <w:rsid w:val="00395952"/>
    <w:rsid w:val="003A02D4"/>
    <w:rsid w:val="003A0670"/>
    <w:rsid w:val="003A143C"/>
    <w:rsid w:val="003A364D"/>
    <w:rsid w:val="003A39D9"/>
    <w:rsid w:val="003A503C"/>
    <w:rsid w:val="003A5A8D"/>
    <w:rsid w:val="003B08AC"/>
    <w:rsid w:val="003B1271"/>
    <w:rsid w:val="003B1B21"/>
    <w:rsid w:val="003B1BA7"/>
    <w:rsid w:val="003B3666"/>
    <w:rsid w:val="003B4363"/>
    <w:rsid w:val="003B5204"/>
    <w:rsid w:val="003B56BC"/>
    <w:rsid w:val="003B7707"/>
    <w:rsid w:val="003C0137"/>
    <w:rsid w:val="003C31BA"/>
    <w:rsid w:val="003C334B"/>
    <w:rsid w:val="003C3758"/>
    <w:rsid w:val="003C39B3"/>
    <w:rsid w:val="003C3BC0"/>
    <w:rsid w:val="003C55B6"/>
    <w:rsid w:val="003C7AF8"/>
    <w:rsid w:val="003D0277"/>
    <w:rsid w:val="003D0A1C"/>
    <w:rsid w:val="003D2665"/>
    <w:rsid w:val="003D2F29"/>
    <w:rsid w:val="003D421E"/>
    <w:rsid w:val="003D669E"/>
    <w:rsid w:val="003E0174"/>
    <w:rsid w:val="003E2884"/>
    <w:rsid w:val="003E34B3"/>
    <w:rsid w:val="003E39E7"/>
    <w:rsid w:val="003E4664"/>
    <w:rsid w:val="003E49DF"/>
    <w:rsid w:val="003E5BDF"/>
    <w:rsid w:val="003E5CF4"/>
    <w:rsid w:val="003E6E5E"/>
    <w:rsid w:val="003F0C97"/>
    <w:rsid w:val="003F16FD"/>
    <w:rsid w:val="003F1AD4"/>
    <w:rsid w:val="003F28DD"/>
    <w:rsid w:val="003F2B62"/>
    <w:rsid w:val="00403956"/>
    <w:rsid w:val="004048D8"/>
    <w:rsid w:val="00406689"/>
    <w:rsid w:val="00406AA1"/>
    <w:rsid w:val="0040783D"/>
    <w:rsid w:val="00410224"/>
    <w:rsid w:val="004102C1"/>
    <w:rsid w:val="00411E57"/>
    <w:rsid w:val="00414A28"/>
    <w:rsid w:val="004152C3"/>
    <w:rsid w:val="00416778"/>
    <w:rsid w:val="00417729"/>
    <w:rsid w:val="00417935"/>
    <w:rsid w:val="0042236B"/>
    <w:rsid w:val="0042292A"/>
    <w:rsid w:val="00422983"/>
    <w:rsid w:val="00422E5C"/>
    <w:rsid w:val="00424640"/>
    <w:rsid w:val="0042681E"/>
    <w:rsid w:val="00431F79"/>
    <w:rsid w:val="0043694E"/>
    <w:rsid w:val="00440125"/>
    <w:rsid w:val="00442DED"/>
    <w:rsid w:val="00444802"/>
    <w:rsid w:val="0044712F"/>
    <w:rsid w:val="00450239"/>
    <w:rsid w:val="00451719"/>
    <w:rsid w:val="00451738"/>
    <w:rsid w:val="0045377A"/>
    <w:rsid w:val="00453F4C"/>
    <w:rsid w:val="0045467E"/>
    <w:rsid w:val="00456852"/>
    <w:rsid w:val="00457DD4"/>
    <w:rsid w:val="00460A62"/>
    <w:rsid w:val="00460F69"/>
    <w:rsid w:val="0046268B"/>
    <w:rsid w:val="0046320B"/>
    <w:rsid w:val="0046351B"/>
    <w:rsid w:val="00464557"/>
    <w:rsid w:val="00465133"/>
    <w:rsid w:val="00465440"/>
    <w:rsid w:val="004679ED"/>
    <w:rsid w:val="00471426"/>
    <w:rsid w:val="004748DB"/>
    <w:rsid w:val="004775F8"/>
    <w:rsid w:val="0047766D"/>
    <w:rsid w:val="00477E26"/>
    <w:rsid w:val="00480B5B"/>
    <w:rsid w:val="00481D68"/>
    <w:rsid w:val="00486EEB"/>
    <w:rsid w:val="004900F1"/>
    <w:rsid w:val="004903EC"/>
    <w:rsid w:val="004908F4"/>
    <w:rsid w:val="004917D2"/>
    <w:rsid w:val="00492B94"/>
    <w:rsid w:val="00492C8B"/>
    <w:rsid w:val="00492EBD"/>
    <w:rsid w:val="0049343F"/>
    <w:rsid w:val="00493BFA"/>
    <w:rsid w:val="00493FC9"/>
    <w:rsid w:val="004941FC"/>
    <w:rsid w:val="004945B8"/>
    <w:rsid w:val="00495097"/>
    <w:rsid w:val="004955FF"/>
    <w:rsid w:val="00495C2C"/>
    <w:rsid w:val="00496C35"/>
    <w:rsid w:val="00496D21"/>
    <w:rsid w:val="00496D95"/>
    <w:rsid w:val="00497393"/>
    <w:rsid w:val="00497C33"/>
    <w:rsid w:val="004A07C9"/>
    <w:rsid w:val="004A0919"/>
    <w:rsid w:val="004A5677"/>
    <w:rsid w:val="004A6358"/>
    <w:rsid w:val="004A69D8"/>
    <w:rsid w:val="004A6A4E"/>
    <w:rsid w:val="004A7BFA"/>
    <w:rsid w:val="004B2492"/>
    <w:rsid w:val="004B49C0"/>
    <w:rsid w:val="004B4F5C"/>
    <w:rsid w:val="004B52DD"/>
    <w:rsid w:val="004B7FCA"/>
    <w:rsid w:val="004C030F"/>
    <w:rsid w:val="004C04C6"/>
    <w:rsid w:val="004C077E"/>
    <w:rsid w:val="004C0C09"/>
    <w:rsid w:val="004C2470"/>
    <w:rsid w:val="004C486B"/>
    <w:rsid w:val="004C5641"/>
    <w:rsid w:val="004C5E2F"/>
    <w:rsid w:val="004C5EC3"/>
    <w:rsid w:val="004C610F"/>
    <w:rsid w:val="004C674B"/>
    <w:rsid w:val="004C7834"/>
    <w:rsid w:val="004D4BCF"/>
    <w:rsid w:val="004D63A7"/>
    <w:rsid w:val="004D68F0"/>
    <w:rsid w:val="004D6F76"/>
    <w:rsid w:val="004D6FA3"/>
    <w:rsid w:val="004E5561"/>
    <w:rsid w:val="004E5AAA"/>
    <w:rsid w:val="004E62B8"/>
    <w:rsid w:val="004E691B"/>
    <w:rsid w:val="004E72C8"/>
    <w:rsid w:val="004E744C"/>
    <w:rsid w:val="004F037F"/>
    <w:rsid w:val="004F08CF"/>
    <w:rsid w:val="004F2BAE"/>
    <w:rsid w:val="004F5E19"/>
    <w:rsid w:val="00500A32"/>
    <w:rsid w:val="00501FF9"/>
    <w:rsid w:val="00502317"/>
    <w:rsid w:val="00503300"/>
    <w:rsid w:val="00504D2F"/>
    <w:rsid w:val="00504EAF"/>
    <w:rsid w:val="005078B2"/>
    <w:rsid w:val="00510151"/>
    <w:rsid w:val="00510B84"/>
    <w:rsid w:val="005114F8"/>
    <w:rsid w:val="005125F8"/>
    <w:rsid w:val="00513197"/>
    <w:rsid w:val="00514F25"/>
    <w:rsid w:val="00515DCD"/>
    <w:rsid w:val="0051701E"/>
    <w:rsid w:val="00520009"/>
    <w:rsid w:val="005211E4"/>
    <w:rsid w:val="00521AFF"/>
    <w:rsid w:val="005233B4"/>
    <w:rsid w:val="00523AFF"/>
    <w:rsid w:val="00523C25"/>
    <w:rsid w:val="005251A1"/>
    <w:rsid w:val="00525E03"/>
    <w:rsid w:val="00526706"/>
    <w:rsid w:val="00527303"/>
    <w:rsid w:val="00530CB1"/>
    <w:rsid w:val="00531623"/>
    <w:rsid w:val="005330E1"/>
    <w:rsid w:val="0053488C"/>
    <w:rsid w:val="00535138"/>
    <w:rsid w:val="00536C4F"/>
    <w:rsid w:val="00536C94"/>
    <w:rsid w:val="00540330"/>
    <w:rsid w:val="005406AB"/>
    <w:rsid w:val="00540F6E"/>
    <w:rsid w:val="00540F71"/>
    <w:rsid w:val="00540FA3"/>
    <w:rsid w:val="00540FB4"/>
    <w:rsid w:val="00541394"/>
    <w:rsid w:val="00543644"/>
    <w:rsid w:val="005448C2"/>
    <w:rsid w:val="00546226"/>
    <w:rsid w:val="00546611"/>
    <w:rsid w:val="00546F51"/>
    <w:rsid w:val="00547343"/>
    <w:rsid w:val="00551424"/>
    <w:rsid w:val="00560BE4"/>
    <w:rsid w:val="005615F5"/>
    <w:rsid w:val="0056427E"/>
    <w:rsid w:val="00564565"/>
    <w:rsid w:val="005657D5"/>
    <w:rsid w:val="005671E9"/>
    <w:rsid w:val="0057199F"/>
    <w:rsid w:val="00571D37"/>
    <w:rsid w:val="005730E4"/>
    <w:rsid w:val="00581CBE"/>
    <w:rsid w:val="005822C7"/>
    <w:rsid w:val="005822E0"/>
    <w:rsid w:val="00582DA8"/>
    <w:rsid w:val="00583F91"/>
    <w:rsid w:val="00585519"/>
    <w:rsid w:val="005857F0"/>
    <w:rsid w:val="00586EAA"/>
    <w:rsid w:val="005879D2"/>
    <w:rsid w:val="00587EB4"/>
    <w:rsid w:val="00591226"/>
    <w:rsid w:val="005A2958"/>
    <w:rsid w:val="005A50F8"/>
    <w:rsid w:val="005A62B4"/>
    <w:rsid w:val="005A6609"/>
    <w:rsid w:val="005A6654"/>
    <w:rsid w:val="005A6B7A"/>
    <w:rsid w:val="005B184B"/>
    <w:rsid w:val="005B278E"/>
    <w:rsid w:val="005B62FC"/>
    <w:rsid w:val="005B68A2"/>
    <w:rsid w:val="005C30DF"/>
    <w:rsid w:val="005C50E3"/>
    <w:rsid w:val="005C7C30"/>
    <w:rsid w:val="005D1937"/>
    <w:rsid w:val="005D1F0E"/>
    <w:rsid w:val="005D309D"/>
    <w:rsid w:val="005D35BF"/>
    <w:rsid w:val="005D536D"/>
    <w:rsid w:val="005D55CB"/>
    <w:rsid w:val="005D79AA"/>
    <w:rsid w:val="005D7BDD"/>
    <w:rsid w:val="005E0947"/>
    <w:rsid w:val="005E0F48"/>
    <w:rsid w:val="005E0F5E"/>
    <w:rsid w:val="005E10C9"/>
    <w:rsid w:val="005E1833"/>
    <w:rsid w:val="005E3EE3"/>
    <w:rsid w:val="005E3F73"/>
    <w:rsid w:val="005E40C4"/>
    <w:rsid w:val="005E4B2B"/>
    <w:rsid w:val="005E4F02"/>
    <w:rsid w:val="005E6805"/>
    <w:rsid w:val="005E7FA8"/>
    <w:rsid w:val="005F00F4"/>
    <w:rsid w:val="005F0FBC"/>
    <w:rsid w:val="005F1658"/>
    <w:rsid w:val="005F1B9B"/>
    <w:rsid w:val="005F3C2B"/>
    <w:rsid w:val="005F4933"/>
    <w:rsid w:val="005F5893"/>
    <w:rsid w:val="005F7751"/>
    <w:rsid w:val="006011C4"/>
    <w:rsid w:val="00602161"/>
    <w:rsid w:val="00602277"/>
    <w:rsid w:val="00603D00"/>
    <w:rsid w:val="006062D2"/>
    <w:rsid w:val="0060685F"/>
    <w:rsid w:val="00607075"/>
    <w:rsid w:val="0061037F"/>
    <w:rsid w:val="006104EC"/>
    <w:rsid w:val="0061278A"/>
    <w:rsid w:val="00612DAF"/>
    <w:rsid w:val="0061315E"/>
    <w:rsid w:val="00613295"/>
    <w:rsid w:val="00613F1D"/>
    <w:rsid w:val="00614497"/>
    <w:rsid w:val="00617555"/>
    <w:rsid w:val="00620207"/>
    <w:rsid w:val="00622F3B"/>
    <w:rsid w:val="00624557"/>
    <w:rsid w:val="00625086"/>
    <w:rsid w:val="0062666D"/>
    <w:rsid w:val="00627FEF"/>
    <w:rsid w:val="0063087E"/>
    <w:rsid w:val="00631569"/>
    <w:rsid w:val="00633067"/>
    <w:rsid w:val="00637206"/>
    <w:rsid w:val="00637681"/>
    <w:rsid w:val="00640459"/>
    <w:rsid w:val="00640EB2"/>
    <w:rsid w:val="006463B3"/>
    <w:rsid w:val="00647226"/>
    <w:rsid w:val="006478EC"/>
    <w:rsid w:val="00647FCD"/>
    <w:rsid w:val="00650044"/>
    <w:rsid w:val="0065093C"/>
    <w:rsid w:val="00651326"/>
    <w:rsid w:val="00651E35"/>
    <w:rsid w:val="00652D4D"/>
    <w:rsid w:val="0066073F"/>
    <w:rsid w:val="006662D7"/>
    <w:rsid w:val="006669AA"/>
    <w:rsid w:val="006679FB"/>
    <w:rsid w:val="00670925"/>
    <w:rsid w:val="006720C1"/>
    <w:rsid w:val="006720CC"/>
    <w:rsid w:val="006741F6"/>
    <w:rsid w:val="00675640"/>
    <w:rsid w:val="0067592D"/>
    <w:rsid w:val="00675AA6"/>
    <w:rsid w:val="0067697B"/>
    <w:rsid w:val="00677494"/>
    <w:rsid w:val="0067765C"/>
    <w:rsid w:val="00680202"/>
    <w:rsid w:val="00681A59"/>
    <w:rsid w:val="0068275C"/>
    <w:rsid w:val="00682DC6"/>
    <w:rsid w:val="00684054"/>
    <w:rsid w:val="0068462B"/>
    <w:rsid w:val="00684E34"/>
    <w:rsid w:val="00685A47"/>
    <w:rsid w:val="00687B3C"/>
    <w:rsid w:val="006927DA"/>
    <w:rsid w:val="0069413D"/>
    <w:rsid w:val="00694BE8"/>
    <w:rsid w:val="006951D4"/>
    <w:rsid w:val="006A16E0"/>
    <w:rsid w:val="006A1F40"/>
    <w:rsid w:val="006A21FC"/>
    <w:rsid w:val="006A2E10"/>
    <w:rsid w:val="006A3A8D"/>
    <w:rsid w:val="006A5C39"/>
    <w:rsid w:val="006A7169"/>
    <w:rsid w:val="006B191B"/>
    <w:rsid w:val="006B1CBC"/>
    <w:rsid w:val="006B2BF6"/>
    <w:rsid w:val="006B2EB2"/>
    <w:rsid w:val="006B4C09"/>
    <w:rsid w:val="006B5BE7"/>
    <w:rsid w:val="006B789F"/>
    <w:rsid w:val="006C17C9"/>
    <w:rsid w:val="006C1CF0"/>
    <w:rsid w:val="006C239E"/>
    <w:rsid w:val="006C24D6"/>
    <w:rsid w:val="006C3634"/>
    <w:rsid w:val="006C6840"/>
    <w:rsid w:val="006C6C96"/>
    <w:rsid w:val="006D068F"/>
    <w:rsid w:val="006D0AB9"/>
    <w:rsid w:val="006D163B"/>
    <w:rsid w:val="006D422C"/>
    <w:rsid w:val="006D5BF5"/>
    <w:rsid w:val="006D6830"/>
    <w:rsid w:val="006D68FD"/>
    <w:rsid w:val="006D7410"/>
    <w:rsid w:val="006D7C83"/>
    <w:rsid w:val="006E00C6"/>
    <w:rsid w:val="006E02DC"/>
    <w:rsid w:val="006E1023"/>
    <w:rsid w:val="006E1A45"/>
    <w:rsid w:val="006E2350"/>
    <w:rsid w:val="006E3755"/>
    <w:rsid w:val="006E4368"/>
    <w:rsid w:val="006E54AC"/>
    <w:rsid w:val="006E5FFA"/>
    <w:rsid w:val="006E700D"/>
    <w:rsid w:val="006F197C"/>
    <w:rsid w:val="006F3158"/>
    <w:rsid w:val="006F5543"/>
    <w:rsid w:val="006F5AAB"/>
    <w:rsid w:val="006F6F3F"/>
    <w:rsid w:val="006F7168"/>
    <w:rsid w:val="006F7FDF"/>
    <w:rsid w:val="007051E3"/>
    <w:rsid w:val="007061A1"/>
    <w:rsid w:val="007067F0"/>
    <w:rsid w:val="00707367"/>
    <w:rsid w:val="00707CA5"/>
    <w:rsid w:val="00707F44"/>
    <w:rsid w:val="0071025C"/>
    <w:rsid w:val="00710C71"/>
    <w:rsid w:val="00710DDA"/>
    <w:rsid w:val="00711F21"/>
    <w:rsid w:val="0071275D"/>
    <w:rsid w:val="00712A13"/>
    <w:rsid w:val="007143B5"/>
    <w:rsid w:val="0071706B"/>
    <w:rsid w:val="007208E7"/>
    <w:rsid w:val="00720FEB"/>
    <w:rsid w:val="007236BA"/>
    <w:rsid w:val="00723B55"/>
    <w:rsid w:val="007242B1"/>
    <w:rsid w:val="00724C36"/>
    <w:rsid w:val="0072620F"/>
    <w:rsid w:val="00727432"/>
    <w:rsid w:val="00730C59"/>
    <w:rsid w:val="007314A2"/>
    <w:rsid w:val="00731BB8"/>
    <w:rsid w:val="0073314D"/>
    <w:rsid w:val="00737751"/>
    <w:rsid w:val="00740832"/>
    <w:rsid w:val="007411A2"/>
    <w:rsid w:val="007417FF"/>
    <w:rsid w:val="00741986"/>
    <w:rsid w:val="0074404D"/>
    <w:rsid w:val="00744DEE"/>
    <w:rsid w:val="00752487"/>
    <w:rsid w:val="007539AF"/>
    <w:rsid w:val="007550A6"/>
    <w:rsid w:val="007552A1"/>
    <w:rsid w:val="007566A4"/>
    <w:rsid w:val="00760A28"/>
    <w:rsid w:val="00763B67"/>
    <w:rsid w:val="0076636B"/>
    <w:rsid w:val="007704CC"/>
    <w:rsid w:val="00770B79"/>
    <w:rsid w:val="00771126"/>
    <w:rsid w:val="007719FC"/>
    <w:rsid w:val="00772A95"/>
    <w:rsid w:val="00772C26"/>
    <w:rsid w:val="00772F4A"/>
    <w:rsid w:val="00773930"/>
    <w:rsid w:val="00775CD1"/>
    <w:rsid w:val="00777457"/>
    <w:rsid w:val="007777EA"/>
    <w:rsid w:val="00777ACA"/>
    <w:rsid w:val="00780386"/>
    <w:rsid w:val="00780B55"/>
    <w:rsid w:val="00781622"/>
    <w:rsid w:val="00783025"/>
    <w:rsid w:val="007842CF"/>
    <w:rsid w:val="0078497F"/>
    <w:rsid w:val="007850B8"/>
    <w:rsid w:val="007909E4"/>
    <w:rsid w:val="007921ED"/>
    <w:rsid w:val="00792220"/>
    <w:rsid w:val="00793236"/>
    <w:rsid w:val="00793496"/>
    <w:rsid w:val="00793DC7"/>
    <w:rsid w:val="007A22A4"/>
    <w:rsid w:val="007A26AD"/>
    <w:rsid w:val="007A4E66"/>
    <w:rsid w:val="007A74FB"/>
    <w:rsid w:val="007A7DDE"/>
    <w:rsid w:val="007B01C1"/>
    <w:rsid w:val="007B1803"/>
    <w:rsid w:val="007B1C33"/>
    <w:rsid w:val="007B312C"/>
    <w:rsid w:val="007B3934"/>
    <w:rsid w:val="007B4865"/>
    <w:rsid w:val="007B4EA2"/>
    <w:rsid w:val="007B5CAC"/>
    <w:rsid w:val="007B75DB"/>
    <w:rsid w:val="007B7698"/>
    <w:rsid w:val="007C2633"/>
    <w:rsid w:val="007C3797"/>
    <w:rsid w:val="007C530B"/>
    <w:rsid w:val="007C57AC"/>
    <w:rsid w:val="007C5C61"/>
    <w:rsid w:val="007C66B9"/>
    <w:rsid w:val="007C7907"/>
    <w:rsid w:val="007C7B64"/>
    <w:rsid w:val="007D4230"/>
    <w:rsid w:val="007D52CF"/>
    <w:rsid w:val="007D60CC"/>
    <w:rsid w:val="007D795F"/>
    <w:rsid w:val="007E1FFC"/>
    <w:rsid w:val="007E33FD"/>
    <w:rsid w:val="007E4D48"/>
    <w:rsid w:val="007E5E67"/>
    <w:rsid w:val="007E6670"/>
    <w:rsid w:val="007F099A"/>
    <w:rsid w:val="007F2D7A"/>
    <w:rsid w:val="007F368C"/>
    <w:rsid w:val="007F410D"/>
    <w:rsid w:val="007F411F"/>
    <w:rsid w:val="007F448A"/>
    <w:rsid w:val="007F4CE3"/>
    <w:rsid w:val="007F5011"/>
    <w:rsid w:val="007F5088"/>
    <w:rsid w:val="007F5DA9"/>
    <w:rsid w:val="00801BEE"/>
    <w:rsid w:val="008027DB"/>
    <w:rsid w:val="00804FB9"/>
    <w:rsid w:val="00805819"/>
    <w:rsid w:val="00805E00"/>
    <w:rsid w:val="00812F7C"/>
    <w:rsid w:val="008133FE"/>
    <w:rsid w:val="00813844"/>
    <w:rsid w:val="00814E95"/>
    <w:rsid w:val="00815CB0"/>
    <w:rsid w:val="00815F9A"/>
    <w:rsid w:val="0082003A"/>
    <w:rsid w:val="008201C8"/>
    <w:rsid w:val="0082126B"/>
    <w:rsid w:val="008219C8"/>
    <w:rsid w:val="008227CE"/>
    <w:rsid w:val="0082294B"/>
    <w:rsid w:val="008232F9"/>
    <w:rsid w:val="00823D25"/>
    <w:rsid w:val="00824A2F"/>
    <w:rsid w:val="00825424"/>
    <w:rsid w:val="0082555E"/>
    <w:rsid w:val="00825678"/>
    <w:rsid w:val="00826255"/>
    <w:rsid w:val="00826718"/>
    <w:rsid w:val="008270F0"/>
    <w:rsid w:val="0083049A"/>
    <w:rsid w:val="00831F87"/>
    <w:rsid w:val="0083357C"/>
    <w:rsid w:val="008340FA"/>
    <w:rsid w:val="00834440"/>
    <w:rsid w:val="008369F4"/>
    <w:rsid w:val="008447DD"/>
    <w:rsid w:val="008470C0"/>
    <w:rsid w:val="008474FB"/>
    <w:rsid w:val="00847C36"/>
    <w:rsid w:val="00847EAB"/>
    <w:rsid w:val="00850C56"/>
    <w:rsid w:val="00851801"/>
    <w:rsid w:val="008519E8"/>
    <w:rsid w:val="00854294"/>
    <w:rsid w:val="00854DE3"/>
    <w:rsid w:val="00854E2F"/>
    <w:rsid w:val="00857535"/>
    <w:rsid w:val="0085788D"/>
    <w:rsid w:val="00861860"/>
    <w:rsid w:val="008631F9"/>
    <w:rsid w:val="00865157"/>
    <w:rsid w:val="00865457"/>
    <w:rsid w:val="00865E99"/>
    <w:rsid w:val="00865EA0"/>
    <w:rsid w:val="008672A8"/>
    <w:rsid w:val="008672EA"/>
    <w:rsid w:val="00867AD4"/>
    <w:rsid w:val="008737C9"/>
    <w:rsid w:val="00873D94"/>
    <w:rsid w:val="00875277"/>
    <w:rsid w:val="00883271"/>
    <w:rsid w:val="00890111"/>
    <w:rsid w:val="008902DC"/>
    <w:rsid w:val="00896814"/>
    <w:rsid w:val="008A04DA"/>
    <w:rsid w:val="008A189B"/>
    <w:rsid w:val="008A20A9"/>
    <w:rsid w:val="008A2921"/>
    <w:rsid w:val="008A35B9"/>
    <w:rsid w:val="008A5327"/>
    <w:rsid w:val="008A5B7C"/>
    <w:rsid w:val="008A6197"/>
    <w:rsid w:val="008A6614"/>
    <w:rsid w:val="008B0544"/>
    <w:rsid w:val="008B10D3"/>
    <w:rsid w:val="008B2B9A"/>
    <w:rsid w:val="008B4518"/>
    <w:rsid w:val="008B5195"/>
    <w:rsid w:val="008B5DE8"/>
    <w:rsid w:val="008B6724"/>
    <w:rsid w:val="008C28F8"/>
    <w:rsid w:val="008C65B5"/>
    <w:rsid w:val="008C7601"/>
    <w:rsid w:val="008C78F9"/>
    <w:rsid w:val="008C7992"/>
    <w:rsid w:val="008D171C"/>
    <w:rsid w:val="008D1AEF"/>
    <w:rsid w:val="008D1C42"/>
    <w:rsid w:val="008D2806"/>
    <w:rsid w:val="008D299E"/>
    <w:rsid w:val="008D3EBB"/>
    <w:rsid w:val="008D622C"/>
    <w:rsid w:val="008D7119"/>
    <w:rsid w:val="008D7918"/>
    <w:rsid w:val="008D7D29"/>
    <w:rsid w:val="008E01AC"/>
    <w:rsid w:val="008E06B2"/>
    <w:rsid w:val="008E4371"/>
    <w:rsid w:val="008F2B0B"/>
    <w:rsid w:val="008F4A0B"/>
    <w:rsid w:val="008F4ACE"/>
    <w:rsid w:val="00900897"/>
    <w:rsid w:val="009017FD"/>
    <w:rsid w:val="009040E8"/>
    <w:rsid w:val="00904F06"/>
    <w:rsid w:val="00905C05"/>
    <w:rsid w:val="00906A8D"/>
    <w:rsid w:val="009163CC"/>
    <w:rsid w:val="0092116C"/>
    <w:rsid w:val="00921524"/>
    <w:rsid w:val="00921FEB"/>
    <w:rsid w:val="00926A25"/>
    <w:rsid w:val="00926A9E"/>
    <w:rsid w:val="00927045"/>
    <w:rsid w:val="00930978"/>
    <w:rsid w:val="00931539"/>
    <w:rsid w:val="00932B6C"/>
    <w:rsid w:val="0093541E"/>
    <w:rsid w:val="0093561D"/>
    <w:rsid w:val="00935D7B"/>
    <w:rsid w:val="00936104"/>
    <w:rsid w:val="00936222"/>
    <w:rsid w:val="009431BB"/>
    <w:rsid w:val="00944C2E"/>
    <w:rsid w:val="00946B82"/>
    <w:rsid w:val="00951498"/>
    <w:rsid w:val="00951751"/>
    <w:rsid w:val="00954736"/>
    <w:rsid w:val="00955656"/>
    <w:rsid w:val="00955B66"/>
    <w:rsid w:val="00956046"/>
    <w:rsid w:val="00956BAB"/>
    <w:rsid w:val="00956F5F"/>
    <w:rsid w:val="00957568"/>
    <w:rsid w:val="0096263D"/>
    <w:rsid w:val="009627C3"/>
    <w:rsid w:val="00963061"/>
    <w:rsid w:val="00965F9F"/>
    <w:rsid w:val="00965FB8"/>
    <w:rsid w:val="00966D5D"/>
    <w:rsid w:val="00966FDE"/>
    <w:rsid w:val="009713A0"/>
    <w:rsid w:val="00971BDC"/>
    <w:rsid w:val="009733C6"/>
    <w:rsid w:val="00973BAC"/>
    <w:rsid w:val="009745A3"/>
    <w:rsid w:val="00974734"/>
    <w:rsid w:val="009836BE"/>
    <w:rsid w:val="009842CB"/>
    <w:rsid w:val="00987B00"/>
    <w:rsid w:val="00990A54"/>
    <w:rsid w:val="00991F00"/>
    <w:rsid w:val="00992674"/>
    <w:rsid w:val="009932FA"/>
    <w:rsid w:val="00995CAE"/>
    <w:rsid w:val="0099649B"/>
    <w:rsid w:val="009A116E"/>
    <w:rsid w:val="009A154F"/>
    <w:rsid w:val="009A4FED"/>
    <w:rsid w:val="009A58C3"/>
    <w:rsid w:val="009A6424"/>
    <w:rsid w:val="009A7301"/>
    <w:rsid w:val="009B2817"/>
    <w:rsid w:val="009B39F7"/>
    <w:rsid w:val="009B4B34"/>
    <w:rsid w:val="009B5D40"/>
    <w:rsid w:val="009B65C3"/>
    <w:rsid w:val="009B7464"/>
    <w:rsid w:val="009C10C0"/>
    <w:rsid w:val="009C216E"/>
    <w:rsid w:val="009C6A84"/>
    <w:rsid w:val="009C7ABA"/>
    <w:rsid w:val="009C7B63"/>
    <w:rsid w:val="009C7BC2"/>
    <w:rsid w:val="009C7CDF"/>
    <w:rsid w:val="009D0281"/>
    <w:rsid w:val="009D1550"/>
    <w:rsid w:val="009D220C"/>
    <w:rsid w:val="009D34A7"/>
    <w:rsid w:val="009D3BCC"/>
    <w:rsid w:val="009D524D"/>
    <w:rsid w:val="009D55CB"/>
    <w:rsid w:val="009E05D0"/>
    <w:rsid w:val="009E1474"/>
    <w:rsid w:val="009E4C7F"/>
    <w:rsid w:val="009F147C"/>
    <w:rsid w:val="009F1C22"/>
    <w:rsid w:val="009F3298"/>
    <w:rsid w:val="009F39AE"/>
    <w:rsid w:val="009F3D36"/>
    <w:rsid w:val="009F4219"/>
    <w:rsid w:val="009F50BA"/>
    <w:rsid w:val="009F7D25"/>
    <w:rsid w:val="009F7D50"/>
    <w:rsid w:val="009F7D96"/>
    <w:rsid w:val="00A0045B"/>
    <w:rsid w:val="00A00C39"/>
    <w:rsid w:val="00A0227F"/>
    <w:rsid w:val="00A03087"/>
    <w:rsid w:val="00A03D8B"/>
    <w:rsid w:val="00A03E5E"/>
    <w:rsid w:val="00A046A2"/>
    <w:rsid w:val="00A05518"/>
    <w:rsid w:val="00A07364"/>
    <w:rsid w:val="00A100A7"/>
    <w:rsid w:val="00A100DD"/>
    <w:rsid w:val="00A1077C"/>
    <w:rsid w:val="00A11C3E"/>
    <w:rsid w:val="00A129FF"/>
    <w:rsid w:val="00A13C82"/>
    <w:rsid w:val="00A143FD"/>
    <w:rsid w:val="00A16459"/>
    <w:rsid w:val="00A165ED"/>
    <w:rsid w:val="00A21BCD"/>
    <w:rsid w:val="00A23144"/>
    <w:rsid w:val="00A23706"/>
    <w:rsid w:val="00A23F1E"/>
    <w:rsid w:val="00A23FA3"/>
    <w:rsid w:val="00A24F61"/>
    <w:rsid w:val="00A27342"/>
    <w:rsid w:val="00A3093A"/>
    <w:rsid w:val="00A30A17"/>
    <w:rsid w:val="00A31A7E"/>
    <w:rsid w:val="00A326CA"/>
    <w:rsid w:val="00A32B1A"/>
    <w:rsid w:val="00A331B9"/>
    <w:rsid w:val="00A338A1"/>
    <w:rsid w:val="00A3411B"/>
    <w:rsid w:val="00A36ADD"/>
    <w:rsid w:val="00A36EE4"/>
    <w:rsid w:val="00A37601"/>
    <w:rsid w:val="00A42822"/>
    <w:rsid w:val="00A432C9"/>
    <w:rsid w:val="00A45310"/>
    <w:rsid w:val="00A468EC"/>
    <w:rsid w:val="00A46E4E"/>
    <w:rsid w:val="00A519E2"/>
    <w:rsid w:val="00A539BE"/>
    <w:rsid w:val="00A5423E"/>
    <w:rsid w:val="00A548DC"/>
    <w:rsid w:val="00A55D87"/>
    <w:rsid w:val="00A6001D"/>
    <w:rsid w:val="00A6130D"/>
    <w:rsid w:val="00A62173"/>
    <w:rsid w:val="00A62D3C"/>
    <w:rsid w:val="00A641E6"/>
    <w:rsid w:val="00A657F0"/>
    <w:rsid w:val="00A67C6C"/>
    <w:rsid w:val="00A70420"/>
    <w:rsid w:val="00A7359A"/>
    <w:rsid w:val="00A74C54"/>
    <w:rsid w:val="00A76A16"/>
    <w:rsid w:val="00A76EC9"/>
    <w:rsid w:val="00A811D3"/>
    <w:rsid w:val="00A81503"/>
    <w:rsid w:val="00A81BD2"/>
    <w:rsid w:val="00A821BE"/>
    <w:rsid w:val="00A8245E"/>
    <w:rsid w:val="00A83BE6"/>
    <w:rsid w:val="00A858E0"/>
    <w:rsid w:val="00A859F0"/>
    <w:rsid w:val="00A85DFA"/>
    <w:rsid w:val="00A8718F"/>
    <w:rsid w:val="00A9344A"/>
    <w:rsid w:val="00A93910"/>
    <w:rsid w:val="00A93D2A"/>
    <w:rsid w:val="00A93DCF"/>
    <w:rsid w:val="00A94A6A"/>
    <w:rsid w:val="00A94AE7"/>
    <w:rsid w:val="00A953E1"/>
    <w:rsid w:val="00A96722"/>
    <w:rsid w:val="00A96900"/>
    <w:rsid w:val="00AA2CA0"/>
    <w:rsid w:val="00AA428F"/>
    <w:rsid w:val="00AA575C"/>
    <w:rsid w:val="00AA5B85"/>
    <w:rsid w:val="00AB0A75"/>
    <w:rsid w:val="00AB11DA"/>
    <w:rsid w:val="00AB1D35"/>
    <w:rsid w:val="00AB38A1"/>
    <w:rsid w:val="00AB4083"/>
    <w:rsid w:val="00AB5072"/>
    <w:rsid w:val="00AB560B"/>
    <w:rsid w:val="00AB6F06"/>
    <w:rsid w:val="00AC095B"/>
    <w:rsid w:val="00AC1339"/>
    <w:rsid w:val="00AC19B0"/>
    <w:rsid w:val="00AC2449"/>
    <w:rsid w:val="00AC2655"/>
    <w:rsid w:val="00AC341C"/>
    <w:rsid w:val="00AC48E9"/>
    <w:rsid w:val="00AC4B99"/>
    <w:rsid w:val="00AC4C29"/>
    <w:rsid w:val="00AC62BE"/>
    <w:rsid w:val="00AC6F66"/>
    <w:rsid w:val="00AD1288"/>
    <w:rsid w:val="00AD1812"/>
    <w:rsid w:val="00AD2130"/>
    <w:rsid w:val="00AD3F84"/>
    <w:rsid w:val="00AD61AA"/>
    <w:rsid w:val="00AE0600"/>
    <w:rsid w:val="00AE15E5"/>
    <w:rsid w:val="00AE2EB2"/>
    <w:rsid w:val="00AE3F4B"/>
    <w:rsid w:val="00AE42A8"/>
    <w:rsid w:val="00AE49D4"/>
    <w:rsid w:val="00AE4B47"/>
    <w:rsid w:val="00AE70EB"/>
    <w:rsid w:val="00AF0E5B"/>
    <w:rsid w:val="00AF11C1"/>
    <w:rsid w:val="00AF21BA"/>
    <w:rsid w:val="00AF2DF1"/>
    <w:rsid w:val="00AF3E5B"/>
    <w:rsid w:val="00B00175"/>
    <w:rsid w:val="00B004D0"/>
    <w:rsid w:val="00B10BA4"/>
    <w:rsid w:val="00B111D8"/>
    <w:rsid w:val="00B11896"/>
    <w:rsid w:val="00B12E55"/>
    <w:rsid w:val="00B139A0"/>
    <w:rsid w:val="00B1460A"/>
    <w:rsid w:val="00B149DB"/>
    <w:rsid w:val="00B15048"/>
    <w:rsid w:val="00B15E94"/>
    <w:rsid w:val="00B16BA7"/>
    <w:rsid w:val="00B20776"/>
    <w:rsid w:val="00B21CC9"/>
    <w:rsid w:val="00B2255C"/>
    <w:rsid w:val="00B22AEE"/>
    <w:rsid w:val="00B23EFD"/>
    <w:rsid w:val="00B24245"/>
    <w:rsid w:val="00B25899"/>
    <w:rsid w:val="00B25A45"/>
    <w:rsid w:val="00B26DC7"/>
    <w:rsid w:val="00B273F2"/>
    <w:rsid w:val="00B301B2"/>
    <w:rsid w:val="00B30BAC"/>
    <w:rsid w:val="00B310AE"/>
    <w:rsid w:val="00B3114C"/>
    <w:rsid w:val="00B319E1"/>
    <w:rsid w:val="00B31A54"/>
    <w:rsid w:val="00B321D1"/>
    <w:rsid w:val="00B32B8A"/>
    <w:rsid w:val="00B35323"/>
    <w:rsid w:val="00B360C3"/>
    <w:rsid w:val="00B37755"/>
    <w:rsid w:val="00B37E0A"/>
    <w:rsid w:val="00B40134"/>
    <w:rsid w:val="00B40557"/>
    <w:rsid w:val="00B40860"/>
    <w:rsid w:val="00B41B06"/>
    <w:rsid w:val="00B4206A"/>
    <w:rsid w:val="00B43152"/>
    <w:rsid w:val="00B45534"/>
    <w:rsid w:val="00B460DA"/>
    <w:rsid w:val="00B47509"/>
    <w:rsid w:val="00B4795D"/>
    <w:rsid w:val="00B51678"/>
    <w:rsid w:val="00B5363F"/>
    <w:rsid w:val="00B541E6"/>
    <w:rsid w:val="00B54883"/>
    <w:rsid w:val="00B55394"/>
    <w:rsid w:val="00B60EF6"/>
    <w:rsid w:val="00B62081"/>
    <w:rsid w:val="00B63311"/>
    <w:rsid w:val="00B639E8"/>
    <w:rsid w:val="00B63EA1"/>
    <w:rsid w:val="00B64652"/>
    <w:rsid w:val="00B655C0"/>
    <w:rsid w:val="00B65A7A"/>
    <w:rsid w:val="00B70064"/>
    <w:rsid w:val="00B71A04"/>
    <w:rsid w:val="00B723AF"/>
    <w:rsid w:val="00B7414E"/>
    <w:rsid w:val="00B74A87"/>
    <w:rsid w:val="00B7748E"/>
    <w:rsid w:val="00B77686"/>
    <w:rsid w:val="00B77A05"/>
    <w:rsid w:val="00B80B41"/>
    <w:rsid w:val="00B814D1"/>
    <w:rsid w:val="00B829A9"/>
    <w:rsid w:val="00B841C9"/>
    <w:rsid w:val="00B845E1"/>
    <w:rsid w:val="00B93121"/>
    <w:rsid w:val="00BA139A"/>
    <w:rsid w:val="00BA4A4A"/>
    <w:rsid w:val="00BA5D60"/>
    <w:rsid w:val="00BA60BE"/>
    <w:rsid w:val="00BB0A8B"/>
    <w:rsid w:val="00BB1432"/>
    <w:rsid w:val="00BB4F99"/>
    <w:rsid w:val="00BB6694"/>
    <w:rsid w:val="00BC06FE"/>
    <w:rsid w:val="00BC2559"/>
    <w:rsid w:val="00BC25E6"/>
    <w:rsid w:val="00BC65A4"/>
    <w:rsid w:val="00BC739E"/>
    <w:rsid w:val="00BD0EF2"/>
    <w:rsid w:val="00BD1EBE"/>
    <w:rsid w:val="00BD2AD5"/>
    <w:rsid w:val="00BD2DA6"/>
    <w:rsid w:val="00BD3DAC"/>
    <w:rsid w:val="00BD4600"/>
    <w:rsid w:val="00BD590D"/>
    <w:rsid w:val="00BE071C"/>
    <w:rsid w:val="00BE18CF"/>
    <w:rsid w:val="00BE1C6E"/>
    <w:rsid w:val="00BE284F"/>
    <w:rsid w:val="00BE2ABC"/>
    <w:rsid w:val="00BF05E0"/>
    <w:rsid w:val="00BF2690"/>
    <w:rsid w:val="00BF5441"/>
    <w:rsid w:val="00BF56CA"/>
    <w:rsid w:val="00BF5CFE"/>
    <w:rsid w:val="00BF6E55"/>
    <w:rsid w:val="00C00A14"/>
    <w:rsid w:val="00C00C91"/>
    <w:rsid w:val="00C00F8D"/>
    <w:rsid w:val="00C013DA"/>
    <w:rsid w:val="00C03268"/>
    <w:rsid w:val="00C032AE"/>
    <w:rsid w:val="00C040D2"/>
    <w:rsid w:val="00C04918"/>
    <w:rsid w:val="00C0713B"/>
    <w:rsid w:val="00C10659"/>
    <w:rsid w:val="00C11EB0"/>
    <w:rsid w:val="00C14080"/>
    <w:rsid w:val="00C1547C"/>
    <w:rsid w:val="00C1628B"/>
    <w:rsid w:val="00C177B7"/>
    <w:rsid w:val="00C20540"/>
    <w:rsid w:val="00C20EC5"/>
    <w:rsid w:val="00C21D9E"/>
    <w:rsid w:val="00C2321C"/>
    <w:rsid w:val="00C236B8"/>
    <w:rsid w:val="00C23CE3"/>
    <w:rsid w:val="00C254F3"/>
    <w:rsid w:val="00C261AC"/>
    <w:rsid w:val="00C264D0"/>
    <w:rsid w:val="00C315C2"/>
    <w:rsid w:val="00C32AD9"/>
    <w:rsid w:val="00C353AB"/>
    <w:rsid w:val="00C3663F"/>
    <w:rsid w:val="00C3774A"/>
    <w:rsid w:val="00C37C5B"/>
    <w:rsid w:val="00C4022D"/>
    <w:rsid w:val="00C402FD"/>
    <w:rsid w:val="00C4067D"/>
    <w:rsid w:val="00C41376"/>
    <w:rsid w:val="00C41686"/>
    <w:rsid w:val="00C4171E"/>
    <w:rsid w:val="00C437A4"/>
    <w:rsid w:val="00C4513E"/>
    <w:rsid w:val="00C50F85"/>
    <w:rsid w:val="00C5252D"/>
    <w:rsid w:val="00C53C0E"/>
    <w:rsid w:val="00C55928"/>
    <w:rsid w:val="00C5657E"/>
    <w:rsid w:val="00C579C0"/>
    <w:rsid w:val="00C605CA"/>
    <w:rsid w:val="00C6068B"/>
    <w:rsid w:val="00C60A2E"/>
    <w:rsid w:val="00C62ABB"/>
    <w:rsid w:val="00C62FC2"/>
    <w:rsid w:val="00C63026"/>
    <w:rsid w:val="00C63E9A"/>
    <w:rsid w:val="00C65FAC"/>
    <w:rsid w:val="00C703AC"/>
    <w:rsid w:val="00C73270"/>
    <w:rsid w:val="00C74161"/>
    <w:rsid w:val="00C75733"/>
    <w:rsid w:val="00C75F97"/>
    <w:rsid w:val="00C77602"/>
    <w:rsid w:val="00C83AAC"/>
    <w:rsid w:val="00C845F4"/>
    <w:rsid w:val="00C84D09"/>
    <w:rsid w:val="00C86258"/>
    <w:rsid w:val="00C90726"/>
    <w:rsid w:val="00C90C3C"/>
    <w:rsid w:val="00C934EB"/>
    <w:rsid w:val="00C94730"/>
    <w:rsid w:val="00C95F6C"/>
    <w:rsid w:val="00C9626F"/>
    <w:rsid w:val="00C969A8"/>
    <w:rsid w:val="00C96D86"/>
    <w:rsid w:val="00C97B5D"/>
    <w:rsid w:val="00CA127A"/>
    <w:rsid w:val="00CA1709"/>
    <w:rsid w:val="00CA2BFD"/>
    <w:rsid w:val="00CA2FFA"/>
    <w:rsid w:val="00CA56CE"/>
    <w:rsid w:val="00CA5F8D"/>
    <w:rsid w:val="00CB01EF"/>
    <w:rsid w:val="00CB1B10"/>
    <w:rsid w:val="00CB29E3"/>
    <w:rsid w:val="00CB4EF1"/>
    <w:rsid w:val="00CB5C21"/>
    <w:rsid w:val="00CC06FA"/>
    <w:rsid w:val="00CC079E"/>
    <w:rsid w:val="00CC0CE4"/>
    <w:rsid w:val="00CC1209"/>
    <w:rsid w:val="00CC24E7"/>
    <w:rsid w:val="00CC259D"/>
    <w:rsid w:val="00CC2A7E"/>
    <w:rsid w:val="00CC3198"/>
    <w:rsid w:val="00CC31F3"/>
    <w:rsid w:val="00CC4EA6"/>
    <w:rsid w:val="00CC63A2"/>
    <w:rsid w:val="00CC6EEC"/>
    <w:rsid w:val="00CD08EB"/>
    <w:rsid w:val="00CD0DA6"/>
    <w:rsid w:val="00CD0F31"/>
    <w:rsid w:val="00CD112F"/>
    <w:rsid w:val="00CD2347"/>
    <w:rsid w:val="00CD3EE0"/>
    <w:rsid w:val="00CD4672"/>
    <w:rsid w:val="00CD4ADD"/>
    <w:rsid w:val="00CD539C"/>
    <w:rsid w:val="00CD60F6"/>
    <w:rsid w:val="00CD6F3E"/>
    <w:rsid w:val="00CD79BB"/>
    <w:rsid w:val="00CE0C37"/>
    <w:rsid w:val="00CE2057"/>
    <w:rsid w:val="00CE3580"/>
    <w:rsid w:val="00CE3DB6"/>
    <w:rsid w:val="00CE479D"/>
    <w:rsid w:val="00CE4D80"/>
    <w:rsid w:val="00CE5CEB"/>
    <w:rsid w:val="00CE738D"/>
    <w:rsid w:val="00CE7C66"/>
    <w:rsid w:val="00CF0F38"/>
    <w:rsid w:val="00CF19AB"/>
    <w:rsid w:val="00CF19BF"/>
    <w:rsid w:val="00CF235A"/>
    <w:rsid w:val="00CF26E1"/>
    <w:rsid w:val="00CF3764"/>
    <w:rsid w:val="00CF3C6D"/>
    <w:rsid w:val="00CF4C0D"/>
    <w:rsid w:val="00CF5EAD"/>
    <w:rsid w:val="00CF651A"/>
    <w:rsid w:val="00CF6B36"/>
    <w:rsid w:val="00D012D8"/>
    <w:rsid w:val="00D01C7B"/>
    <w:rsid w:val="00D04F67"/>
    <w:rsid w:val="00D04F7A"/>
    <w:rsid w:val="00D04FEA"/>
    <w:rsid w:val="00D05FA7"/>
    <w:rsid w:val="00D1050E"/>
    <w:rsid w:val="00D14D7E"/>
    <w:rsid w:val="00D14F0B"/>
    <w:rsid w:val="00D2024F"/>
    <w:rsid w:val="00D203F0"/>
    <w:rsid w:val="00D22FB1"/>
    <w:rsid w:val="00D2405D"/>
    <w:rsid w:val="00D24337"/>
    <w:rsid w:val="00D25D39"/>
    <w:rsid w:val="00D27175"/>
    <w:rsid w:val="00D277C9"/>
    <w:rsid w:val="00D31E44"/>
    <w:rsid w:val="00D325B6"/>
    <w:rsid w:val="00D33289"/>
    <w:rsid w:val="00D3360D"/>
    <w:rsid w:val="00D33620"/>
    <w:rsid w:val="00D33F3D"/>
    <w:rsid w:val="00D34E6F"/>
    <w:rsid w:val="00D35990"/>
    <w:rsid w:val="00D35C4B"/>
    <w:rsid w:val="00D36647"/>
    <w:rsid w:val="00D36DAA"/>
    <w:rsid w:val="00D37BF5"/>
    <w:rsid w:val="00D37C9E"/>
    <w:rsid w:val="00D37EFE"/>
    <w:rsid w:val="00D41ECC"/>
    <w:rsid w:val="00D433DB"/>
    <w:rsid w:val="00D45D47"/>
    <w:rsid w:val="00D509CE"/>
    <w:rsid w:val="00D50CED"/>
    <w:rsid w:val="00D51679"/>
    <w:rsid w:val="00D516E3"/>
    <w:rsid w:val="00D517D6"/>
    <w:rsid w:val="00D52B70"/>
    <w:rsid w:val="00D533C1"/>
    <w:rsid w:val="00D535CE"/>
    <w:rsid w:val="00D54333"/>
    <w:rsid w:val="00D54B3F"/>
    <w:rsid w:val="00D57FD2"/>
    <w:rsid w:val="00D57FD3"/>
    <w:rsid w:val="00D60725"/>
    <w:rsid w:val="00D60AF3"/>
    <w:rsid w:val="00D622BF"/>
    <w:rsid w:val="00D6246B"/>
    <w:rsid w:val="00D64C0A"/>
    <w:rsid w:val="00D6574F"/>
    <w:rsid w:val="00D70226"/>
    <w:rsid w:val="00D707BF"/>
    <w:rsid w:val="00D708ED"/>
    <w:rsid w:val="00D71E3C"/>
    <w:rsid w:val="00D73A42"/>
    <w:rsid w:val="00D74B9F"/>
    <w:rsid w:val="00D75563"/>
    <w:rsid w:val="00D75B47"/>
    <w:rsid w:val="00D76A38"/>
    <w:rsid w:val="00D8029B"/>
    <w:rsid w:val="00D81E9F"/>
    <w:rsid w:val="00D8261B"/>
    <w:rsid w:val="00D838DE"/>
    <w:rsid w:val="00D83F9E"/>
    <w:rsid w:val="00D83FD8"/>
    <w:rsid w:val="00D84418"/>
    <w:rsid w:val="00D86006"/>
    <w:rsid w:val="00D86F90"/>
    <w:rsid w:val="00D872DA"/>
    <w:rsid w:val="00D872E7"/>
    <w:rsid w:val="00D87840"/>
    <w:rsid w:val="00D90006"/>
    <w:rsid w:val="00D91914"/>
    <w:rsid w:val="00D92433"/>
    <w:rsid w:val="00D92966"/>
    <w:rsid w:val="00D92B47"/>
    <w:rsid w:val="00D9307B"/>
    <w:rsid w:val="00D959FC"/>
    <w:rsid w:val="00D96DCE"/>
    <w:rsid w:val="00D97DDD"/>
    <w:rsid w:val="00DA18A3"/>
    <w:rsid w:val="00DA4742"/>
    <w:rsid w:val="00DA5778"/>
    <w:rsid w:val="00DA6EFE"/>
    <w:rsid w:val="00DA7FEF"/>
    <w:rsid w:val="00DB06C8"/>
    <w:rsid w:val="00DB18B0"/>
    <w:rsid w:val="00DB219D"/>
    <w:rsid w:val="00DB3A86"/>
    <w:rsid w:val="00DB4213"/>
    <w:rsid w:val="00DB47D8"/>
    <w:rsid w:val="00DB4824"/>
    <w:rsid w:val="00DB5C5C"/>
    <w:rsid w:val="00DB60CA"/>
    <w:rsid w:val="00DC339B"/>
    <w:rsid w:val="00DC3BB8"/>
    <w:rsid w:val="00DC6523"/>
    <w:rsid w:val="00DD0DA9"/>
    <w:rsid w:val="00DD1586"/>
    <w:rsid w:val="00DD270F"/>
    <w:rsid w:val="00DD4C78"/>
    <w:rsid w:val="00DD57AB"/>
    <w:rsid w:val="00DD615A"/>
    <w:rsid w:val="00DD6F98"/>
    <w:rsid w:val="00DD7620"/>
    <w:rsid w:val="00DD7D7D"/>
    <w:rsid w:val="00DE0E33"/>
    <w:rsid w:val="00DE4CFB"/>
    <w:rsid w:val="00DE570F"/>
    <w:rsid w:val="00DE5C7F"/>
    <w:rsid w:val="00DE6474"/>
    <w:rsid w:val="00DF1582"/>
    <w:rsid w:val="00DF1E15"/>
    <w:rsid w:val="00DF22C4"/>
    <w:rsid w:val="00DF23AD"/>
    <w:rsid w:val="00DF3256"/>
    <w:rsid w:val="00DF329B"/>
    <w:rsid w:val="00DF3C67"/>
    <w:rsid w:val="00DF4677"/>
    <w:rsid w:val="00DF4779"/>
    <w:rsid w:val="00DF4A94"/>
    <w:rsid w:val="00DF4E9B"/>
    <w:rsid w:val="00DF61F5"/>
    <w:rsid w:val="00DF626D"/>
    <w:rsid w:val="00DF6A79"/>
    <w:rsid w:val="00E016E8"/>
    <w:rsid w:val="00E02339"/>
    <w:rsid w:val="00E023E4"/>
    <w:rsid w:val="00E0281A"/>
    <w:rsid w:val="00E02FE6"/>
    <w:rsid w:val="00E03CC6"/>
    <w:rsid w:val="00E04A26"/>
    <w:rsid w:val="00E04C3C"/>
    <w:rsid w:val="00E04E95"/>
    <w:rsid w:val="00E0661B"/>
    <w:rsid w:val="00E06A06"/>
    <w:rsid w:val="00E10EAD"/>
    <w:rsid w:val="00E1224F"/>
    <w:rsid w:val="00E12388"/>
    <w:rsid w:val="00E1334F"/>
    <w:rsid w:val="00E13D49"/>
    <w:rsid w:val="00E15E1C"/>
    <w:rsid w:val="00E15ECB"/>
    <w:rsid w:val="00E169DF"/>
    <w:rsid w:val="00E16ED2"/>
    <w:rsid w:val="00E17784"/>
    <w:rsid w:val="00E17EC7"/>
    <w:rsid w:val="00E209B8"/>
    <w:rsid w:val="00E21ADA"/>
    <w:rsid w:val="00E2315C"/>
    <w:rsid w:val="00E25260"/>
    <w:rsid w:val="00E253C1"/>
    <w:rsid w:val="00E25643"/>
    <w:rsid w:val="00E2574A"/>
    <w:rsid w:val="00E25CF6"/>
    <w:rsid w:val="00E26115"/>
    <w:rsid w:val="00E263EC"/>
    <w:rsid w:val="00E278D7"/>
    <w:rsid w:val="00E30E7B"/>
    <w:rsid w:val="00E30F25"/>
    <w:rsid w:val="00E31F35"/>
    <w:rsid w:val="00E374FD"/>
    <w:rsid w:val="00E40648"/>
    <w:rsid w:val="00E41A0A"/>
    <w:rsid w:val="00E42AF7"/>
    <w:rsid w:val="00E4358E"/>
    <w:rsid w:val="00E43EB6"/>
    <w:rsid w:val="00E44C1A"/>
    <w:rsid w:val="00E45193"/>
    <w:rsid w:val="00E4546E"/>
    <w:rsid w:val="00E50517"/>
    <w:rsid w:val="00E5395F"/>
    <w:rsid w:val="00E53B63"/>
    <w:rsid w:val="00E55A03"/>
    <w:rsid w:val="00E57B49"/>
    <w:rsid w:val="00E603F4"/>
    <w:rsid w:val="00E62117"/>
    <w:rsid w:val="00E650AB"/>
    <w:rsid w:val="00E65A38"/>
    <w:rsid w:val="00E66324"/>
    <w:rsid w:val="00E73C63"/>
    <w:rsid w:val="00E74311"/>
    <w:rsid w:val="00E743E9"/>
    <w:rsid w:val="00E76611"/>
    <w:rsid w:val="00E772F3"/>
    <w:rsid w:val="00E826E7"/>
    <w:rsid w:val="00E82E17"/>
    <w:rsid w:val="00E8301E"/>
    <w:rsid w:val="00E85932"/>
    <w:rsid w:val="00E85C5D"/>
    <w:rsid w:val="00E87859"/>
    <w:rsid w:val="00E87CA1"/>
    <w:rsid w:val="00E90823"/>
    <w:rsid w:val="00E92429"/>
    <w:rsid w:val="00E92C4F"/>
    <w:rsid w:val="00EA0D6F"/>
    <w:rsid w:val="00EA129B"/>
    <w:rsid w:val="00EA194E"/>
    <w:rsid w:val="00EA2B6D"/>
    <w:rsid w:val="00EA6B30"/>
    <w:rsid w:val="00EA6EC4"/>
    <w:rsid w:val="00EB1E57"/>
    <w:rsid w:val="00EB27C6"/>
    <w:rsid w:val="00EB2D51"/>
    <w:rsid w:val="00EB3BB7"/>
    <w:rsid w:val="00EB483B"/>
    <w:rsid w:val="00EB50E5"/>
    <w:rsid w:val="00EB5549"/>
    <w:rsid w:val="00EB5564"/>
    <w:rsid w:val="00EB65BF"/>
    <w:rsid w:val="00EB674A"/>
    <w:rsid w:val="00EB6CA5"/>
    <w:rsid w:val="00EB7A42"/>
    <w:rsid w:val="00EC0397"/>
    <w:rsid w:val="00EC1671"/>
    <w:rsid w:val="00EC477A"/>
    <w:rsid w:val="00EC6133"/>
    <w:rsid w:val="00EC754B"/>
    <w:rsid w:val="00EC78EB"/>
    <w:rsid w:val="00ED0867"/>
    <w:rsid w:val="00ED19F5"/>
    <w:rsid w:val="00ED2A21"/>
    <w:rsid w:val="00ED3B52"/>
    <w:rsid w:val="00ED4266"/>
    <w:rsid w:val="00ED6766"/>
    <w:rsid w:val="00ED6979"/>
    <w:rsid w:val="00EE04C1"/>
    <w:rsid w:val="00EE2F7B"/>
    <w:rsid w:val="00EE6C14"/>
    <w:rsid w:val="00EE7EE5"/>
    <w:rsid w:val="00EF0C1F"/>
    <w:rsid w:val="00EF2624"/>
    <w:rsid w:val="00EF7252"/>
    <w:rsid w:val="00EF7EBC"/>
    <w:rsid w:val="00F00036"/>
    <w:rsid w:val="00F00346"/>
    <w:rsid w:val="00F027A8"/>
    <w:rsid w:val="00F02CC0"/>
    <w:rsid w:val="00F03AC6"/>
    <w:rsid w:val="00F03ADA"/>
    <w:rsid w:val="00F0448F"/>
    <w:rsid w:val="00F058B2"/>
    <w:rsid w:val="00F05E9E"/>
    <w:rsid w:val="00F06C75"/>
    <w:rsid w:val="00F117FA"/>
    <w:rsid w:val="00F12958"/>
    <w:rsid w:val="00F12A06"/>
    <w:rsid w:val="00F12A82"/>
    <w:rsid w:val="00F13A42"/>
    <w:rsid w:val="00F15778"/>
    <w:rsid w:val="00F21531"/>
    <w:rsid w:val="00F23D9A"/>
    <w:rsid w:val="00F256C9"/>
    <w:rsid w:val="00F30488"/>
    <w:rsid w:val="00F3237C"/>
    <w:rsid w:val="00F327AF"/>
    <w:rsid w:val="00F32AF2"/>
    <w:rsid w:val="00F347E6"/>
    <w:rsid w:val="00F34A0D"/>
    <w:rsid w:val="00F352B4"/>
    <w:rsid w:val="00F366F2"/>
    <w:rsid w:val="00F410C5"/>
    <w:rsid w:val="00F42BE8"/>
    <w:rsid w:val="00F42FEE"/>
    <w:rsid w:val="00F433F1"/>
    <w:rsid w:val="00F438B2"/>
    <w:rsid w:val="00F43988"/>
    <w:rsid w:val="00F441CE"/>
    <w:rsid w:val="00F4510E"/>
    <w:rsid w:val="00F454AF"/>
    <w:rsid w:val="00F45C85"/>
    <w:rsid w:val="00F4684D"/>
    <w:rsid w:val="00F502AF"/>
    <w:rsid w:val="00F50879"/>
    <w:rsid w:val="00F50DDA"/>
    <w:rsid w:val="00F5169D"/>
    <w:rsid w:val="00F51985"/>
    <w:rsid w:val="00F51C1B"/>
    <w:rsid w:val="00F52BFE"/>
    <w:rsid w:val="00F54327"/>
    <w:rsid w:val="00F558A4"/>
    <w:rsid w:val="00F55CBD"/>
    <w:rsid w:val="00F60BBC"/>
    <w:rsid w:val="00F64BA3"/>
    <w:rsid w:val="00F653C6"/>
    <w:rsid w:val="00F666E8"/>
    <w:rsid w:val="00F67422"/>
    <w:rsid w:val="00F67A44"/>
    <w:rsid w:val="00F71867"/>
    <w:rsid w:val="00F735DC"/>
    <w:rsid w:val="00F739BD"/>
    <w:rsid w:val="00F739C5"/>
    <w:rsid w:val="00F76F07"/>
    <w:rsid w:val="00F774C3"/>
    <w:rsid w:val="00F77662"/>
    <w:rsid w:val="00F77701"/>
    <w:rsid w:val="00F77C18"/>
    <w:rsid w:val="00F80754"/>
    <w:rsid w:val="00F81629"/>
    <w:rsid w:val="00F82B72"/>
    <w:rsid w:val="00F83100"/>
    <w:rsid w:val="00F83B71"/>
    <w:rsid w:val="00F83DB5"/>
    <w:rsid w:val="00F848D3"/>
    <w:rsid w:val="00F852BD"/>
    <w:rsid w:val="00F87145"/>
    <w:rsid w:val="00F87264"/>
    <w:rsid w:val="00F91346"/>
    <w:rsid w:val="00F9147A"/>
    <w:rsid w:val="00F92365"/>
    <w:rsid w:val="00F92816"/>
    <w:rsid w:val="00F92B7A"/>
    <w:rsid w:val="00F92BEC"/>
    <w:rsid w:val="00F941CB"/>
    <w:rsid w:val="00F946CE"/>
    <w:rsid w:val="00F94958"/>
    <w:rsid w:val="00FA0169"/>
    <w:rsid w:val="00FA0E3B"/>
    <w:rsid w:val="00FA216A"/>
    <w:rsid w:val="00FA3BD3"/>
    <w:rsid w:val="00FA5CBF"/>
    <w:rsid w:val="00FA7BB9"/>
    <w:rsid w:val="00FB1AAC"/>
    <w:rsid w:val="00FB2592"/>
    <w:rsid w:val="00FB36FB"/>
    <w:rsid w:val="00FB3F76"/>
    <w:rsid w:val="00FC004E"/>
    <w:rsid w:val="00FC0E81"/>
    <w:rsid w:val="00FC3517"/>
    <w:rsid w:val="00FC3657"/>
    <w:rsid w:val="00FC382C"/>
    <w:rsid w:val="00FC3BB3"/>
    <w:rsid w:val="00FC65DE"/>
    <w:rsid w:val="00FC7F60"/>
    <w:rsid w:val="00FD0512"/>
    <w:rsid w:val="00FD16C3"/>
    <w:rsid w:val="00FD1CE2"/>
    <w:rsid w:val="00FD2C05"/>
    <w:rsid w:val="00FD3BD2"/>
    <w:rsid w:val="00FD4390"/>
    <w:rsid w:val="00FD45B4"/>
    <w:rsid w:val="00FD532C"/>
    <w:rsid w:val="00FD6247"/>
    <w:rsid w:val="00FE1252"/>
    <w:rsid w:val="00FE129D"/>
    <w:rsid w:val="00FE132A"/>
    <w:rsid w:val="00FE1BFA"/>
    <w:rsid w:val="00FE1E15"/>
    <w:rsid w:val="00FE3376"/>
    <w:rsid w:val="00FE3B87"/>
    <w:rsid w:val="00FE3D1E"/>
    <w:rsid w:val="00FE4779"/>
    <w:rsid w:val="00FE4C0F"/>
    <w:rsid w:val="00FF0331"/>
    <w:rsid w:val="00FF07F6"/>
    <w:rsid w:val="00FF22D0"/>
    <w:rsid w:val="00FF47E8"/>
    <w:rsid w:val="00FF689D"/>
    <w:rsid w:val="00FF7199"/>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87D0000"/>
  <w15:docId w15:val="{BF85E43E-AF37-4E28-B647-74C62F38A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ko-K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5EEF"/>
    <w:rPr>
      <w:rFonts w:ascii="Arial" w:eastAsia="SimSun" w:hAnsi="Arial" w:cs="Arial"/>
      <w:sz w:val="17"/>
      <w:lang w:eastAsia="zh-CN"/>
    </w:rPr>
  </w:style>
  <w:style w:type="paragraph" w:styleId="Heading1">
    <w:name w:val="heading 1"/>
    <w:basedOn w:val="Normal"/>
    <w:next w:val="Normal"/>
    <w:link w:val="Heading1Char"/>
    <w:qFormat/>
    <w:rsid w:val="00A5423E"/>
    <w:pPr>
      <w:keepNext/>
      <w:spacing w:before="240" w:after="60"/>
      <w:outlineLvl w:val="0"/>
    </w:pPr>
    <w:rPr>
      <w:b/>
      <w:bCs/>
      <w:caps/>
      <w:kern w:val="32"/>
      <w:szCs w:val="32"/>
    </w:rPr>
  </w:style>
  <w:style w:type="paragraph" w:styleId="Heading2">
    <w:name w:val="heading 2"/>
    <w:basedOn w:val="Normal"/>
    <w:next w:val="Normal"/>
    <w:qFormat/>
    <w:rsid w:val="00A5423E"/>
    <w:pPr>
      <w:keepNext/>
      <w:spacing w:before="240" w:after="60"/>
      <w:outlineLvl w:val="1"/>
    </w:pPr>
    <w:rPr>
      <w:bCs/>
      <w:iCs/>
      <w:caps/>
      <w:szCs w:val="28"/>
    </w:rPr>
  </w:style>
  <w:style w:type="paragraph" w:styleId="Heading3">
    <w:name w:val="heading 3"/>
    <w:basedOn w:val="Normal"/>
    <w:next w:val="Normal"/>
    <w:qFormat/>
    <w:rsid w:val="00A5423E"/>
    <w:pPr>
      <w:keepNext/>
      <w:spacing w:before="240" w:after="60"/>
      <w:outlineLvl w:val="2"/>
    </w:pPr>
    <w:rPr>
      <w:bCs/>
      <w:szCs w:val="26"/>
      <w:u w:val="single"/>
    </w:rPr>
  </w:style>
  <w:style w:type="paragraph" w:styleId="Heading4">
    <w:name w:val="heading 4"/>
    <w:basedOn w:val="Normal"/>
    <w:next w:val="Normal"/>
    <w:qFormat/>
    <w:rsid w:val="00A5423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5423E"/>
    <w:pPr>
      <w:spacing w:after="220"/>
    </w:pPr>
  </w:style>
  <w:style w:type="paragraph" w:styleId="Caption">
    <w:name w:val="caption"/>
    <w:basedOn w:val="Normal"/>
    <w:next w:val="Normal"/>
    <w:qFormat/>
    <w:rsid w:val="00A5423E"/>
    <w:rPr>
      <w:b/>
      <w:bCs/>
      <w:sz w:val="18"/>
    </w:rPr>
  </w:style>
  <w:style w:type="paragraph" w:styleId="CommentText">
    <w:name w:val="annotation text"/>
    <w:basedOn w:val="Normal"/>
    <w:link w:val="CommentTextChar"/>
    <w:rsid w:val="00A5423E"/>
    <w:rPr>
      <w:sz w:val="18"/>
    </w:rPr>
  </w:style>
  <w:style w:type="paragraph" w:styleId="EndnoteText">
    <w:name w:val="endnote text"/>
    <w:basedOn w:val="Normal"/>
    <w:semiHidden/>
    <w:rsid w:val="00A5423E"/>
    <w:rPr>
      <w:sz w:val="18"/>
    </w:rPr>
  </w:style>
  <w:style w:type="paragraph" w:styleId="Footer">
    <w:name w:val="footer"/>
    <w:basedOn w:val="Normal"/>
    <w:link w:val="FooterChar"/>
    <w:uiPriority w:val="99"/>
    <w:rsid w:val="00A5423E"/>
    <w:pPr>
      <w:tabs>
        <w:tab w:val="center" w:pos="4320"/>
        <w:tab w:val="right" w:pos="8640"/>
      </w:tabs>
    </w:pPr>
  </w:style>
  <w:style w:type="paragraph" w:styleId="FootnoteText">
    <w:name w:val="footnote text"/>
    <w:basedOn w:val="Normal"/>
    <w:semiHidden/>
    <w:rsid w:val="00A5423E"/>
    <w:rPr>
      <w:sz w:val="18"/>
    </w:rPr>
  </w:style>
  <w:style w:type="paragraph" w:styleId="Header">
    <w:name w:val="header"/>
    <w:basedOn w:val="Normal"/>
    <w:link w:val="HeaderChar"/>
    <w:uiPriority w:val="99"/>
    <w:rsid w:val="00A5423E"/>
    <w:pPr>
      <w:tabs>
        <w:tab w:val="center" w:pos="4536"/>
        <w:tab w:val="right" w:pos="9072"/>
      </w:tabs>
    </w:pPr>
  </w:style>
  <w:style w:type="paragraph" w:styleId="ListNumber">
    <w:name w:val="List Number"/>
    <w:basedOn w:val="Normal"/>
    <w:semiHidden/>
    <w:rsid w:val="00A5423E"/>
    <w:pPr>
      <w:numPr>
        <w:numId w:val="1"/>
      </w:numPr>
    </w:pPr>
  </w:style>
  <w:style w:type="paragraph" w:customStyle="1" w:styleId="ONUME">
    <w:name w:val="ONUM E"/>
    <w:basedOn w:val="BodyText"/>
    <w:link w:val="ONUMEChar"/>
    <w:rsid w:val="00A5423E"/>
    <w:pPr>
      <w:numPr>
        <w:numId w:val="2"/>
      </w:numPr>
    </w:pPr>
  </w:style>
  <w:style w:type="paragraph" w:customStyle="1" w:styleId="ONUMFS">
    <w:name w:val="ONUM FS"/>
    <w:basedOn w:val="BodyText"/>
    <w:rsid w:val="00A5423E"/>
    <w:pPr>
      <w:numPr>
        <w:numId w:val="3"/>
      </w:numPr>
    </w:pPr>
  </w:style>
  <w:style w:type="paragraph" w:styleId="Salutation">
    <w:name w:val="Salutation"/>
    <w:basedOn w:val="Normal"/>
    <w:next w:val="Normal"/>
    <w:semiHidden/>
    <w:rsid w:val="00A5423E"/>
  </w:style>
  <w:style w:type="paragraph" w:styleId="Signature">
    <w:name w:val="Signature"/>
    <w:basedOn w:val="Normal"/>
    <w:semiHidden/>
    <w:rsid w:val="00A5423E"/>
    <w:pPr>
      <w:ind w:left="5250"/>
    </w:pPr>
  </w:style>
  <w:style w:type="character" w:styleId="PageNumber">
    <w:name w:val="page number"/>
    <w:basedOn w:val="DefaultParagraphFont"/>
    <w:rsid w:val="00DD4C78"/>
  </w:style>
  <w:style w:type="paragraph" w:styleId="TOCHeading">
    <w:name w:val="TOC Heading"/>
    <w:basedOn w:val="Heading1"/>
    <w:next w:val="Normal"/>
    <w:uiPriority w:val="39"/>
    <w:unhideWhenUsed/>
    <w:qFormat/>
    <w:rsid w:val="00CF3C6D"/>
    <w:pPr>
      <w:keepLines/>
      <w:spacing w:before="480" w:after="0" w:line="276" w:lineRule="auto"/>
      <w:outlineLvl w:val="9"/>
    </w:pPr>
    <w:rPr>
      <w:rFonts w:ascii="Cambria" w:eastAsia="MS Gothic" w:hAnsi="Cambria" w:cs="Times New Roman"/>
      <w:caps w:val="0"/>
      <w:color w:val="365F91"/>
      <w:kern w:val="0"/>
      <w:sz w:val="28"/>
      <w:szCs w:val="28"/>
      <w:lang w:eastAsia="ja-JP"/>
    </w:rPr>
  </w:style>
  <w:style w:type="paragraph" w:styleId="TOC1">
    <w:name w:val="toc 1"/>
    <w:basedOn w:val="Normal"/>
    <w:next w:val="Normal"/>
    <w:autoRedefine/>
    <w:uiPriority w:val="39"/>
    <w:qFormat/>
    <w:rsid w:val="00CF3C6D"/>
  </w:style>
  <w:style w:type="paragraph" w:styleId="TOC3">
    <w:name w:val="toc 3"/>
    <w:basedOn w:val="Normal"/>
    <w:next w:val="Normal"/>
    <w:autoRedefine/>
    <w:uiPriority w:val="39"/>
    <w:qFormat/>
    <w:rsid w:val="00DF3C67"/>
    <w:pPr>
      <w:tabs>
        <w:tab w:val="right" w:leader="dot" w:pos="9345"/>
      </w:tabs>
      <w:spacing w:after="100"/>
      <w:ind w:left="442"/>
    </w:pPr>
  </w:style>
  <w:style w:type="character" w:styleId="Hyperlink">
    <w:name w:val="Hyperlink"/>
    <w:uiPriority w:val="99"/>
    <w:unhideWhenUsed/>
    <w:rsid w:val="00CF3C6D"/>
    <w:rPr>
      <w:color w:val="0000FF"/>
      <w:u w:val="single"/>
    </w:rPr>
  </w:style>
  <w:style w:type="paragraph" w:styleId="Title">
    <w:name w:val="Title"/>
    <w:basedOn w:val="Normal"/>
    <w:next w:val="Normal"/>
    <w:link w:val="TitleChar"/>
    <w:qFormat/>
    <w:rsid w:val="00CF3C6D"/>
    <w:pPr>
      <w:spacing w:before="240" w:after="60"/>
      <w:jc w:val="center"/>
      <w:outlineLvl w:val="0"/>
    </w:pPr>
    <w:rPr>
      <w:rFonts w:ascii="Cambria" w:eastAsia="Malgun Gothic" w:hAnsi="Cambria" w:cs="Times New Roman"/>
      <w:b/>
      <w:bCs/>
      <w:kern w:val="28"/>
      <w:sz w:val="32"/>
      <w:szCs w:val="32"/>
    </w:rPr>
  </w:style>
  <w:style w:type="character" w:customStyle="1" w:styleId="TitleChar">
    <w:name w:val="Title Char"/>
    <w:link w:val="Title"/>
    <w:rsid w:val="00CF3C6D"/>
    <w:rPr>
      <w:rFonts w:ascii="Cambria" w:eastAsia="Malgun Gothic" w:hAnsi="Cambria" w:cs="Times New Roman"/>
      <w:b/>
      <w:bCs/>
      <w:kern w:val="28"/>
      <w:sz w:val="32"/>
      <w:szCs w:val="32"/>
      <w:lang w:eastAsia="zh-CN"/>
    </w:rPr>
  </w:style>
  <w:style w:type="paragraph" w:styleId="TOC2">
    <w:name w:val="toc 2"/>
    <w:basedOn w:val="Normal"/>
    <w:next w:val="Normal"/>
    <w:autoRedefine/>
    <w:uiPriority w:val="39"/>
    <w:unhideWhenUsed/>
    <w:qFormat/>
    <w:rsid w:val="00EA6B30"/>
    <w:pPr>
      <w:tabs>
        <w:tab w:val="right" w:leader="dot" w:pos="9345"/>
      </w:tabs>
      <w:spacing w:after="100" w:line="276" w:lineRule="auto"/>
      <w:ind w:left="221"/>
    </w:pPr>
    <w:rPr>
      <w:rFonts w:eastAsia="MS Mincho"/>
      <w:szCs w:val="22"/>
      <w:lang w:eastAsia="ja-JP"/>
    </w:rPr>
  </w:style>
  <w:style w:type="paragraph" w:styleId="BalloonText">
    <w:name w:val="Balloon Text"/>
    <w:basedOn w:val="Normal"/>
    <w:link w:val="BalloonTextChar"/>
    <w:rsid w:val="00CF3C6D"/>
    <w:rPr>
      <w:rFonts w:ascii="Tahoma" w:hAnsi="Tahoma" w:cs="Tahoma"/>
      <w:sz w:val="16"/>
      <w:szCs w:val="16"/>
    </w:rPr>
  </w:style>
  <w:style w:type="character" w:customStyle="1" w:styleId="BalloonTextChar">
    <w:name w:val="Balloon Text Char"/>
    <w:link w:val="BalloonText"/>
    <w:rsid w:val="00CF3C6D"/>
    <w:rPr>
      <w:rFonts w:ascii="Tahoma" w:eastAsia="SimSun" w:hAnsi="Tahoma" w:cs="Tahoma"/>
      <w:sz w:val="16"/>
      <w:szCs w:val="16"/>
      <w:lang w:eastAsia="zh-CN"/>
    </w:rPr>
  </w:style>
  <w:style w:type="paragraph" w:styleId="TOC4">
    <w:name w:val="toc 4"/>
    <w:basedOn w:val="Normal"/>
    <w:next w:val="Normal"/>
    <w:autoRedefine/>
    <w:uiPriority w:val="39"/>
    <w:rsid w:val="00DF3C67"/>
    <w:pPr>
      <w:tabs>
        <w:tab w:val="right" w:leader="dot" w:pos="9345"/>
      </w:tabs>
      <w:spacing w:after="100"/>
      <w:ind w:left="658"/>
    </w:pPr>
  </w:style>
  <w:style w:type="paragraph" w:styleId="Revision">
    <w:name w:val="Revision"/>
    <w:hidden/>
    <w:uiPriority w:val="99"/>
    <w:semiHidden/>
    <w:rsid w:val="00867AD4"/>
    <w:rPr>
      <w:rFonts w:ascii="Arial" w:eastAsia="SimSun" w:hAnsi="Arial" w:cs="Arial"/>
      <w:sz w:val="22"/>
      <w:lang w:eastAsia="zh-CN"/>
    </w:rPr>
  </w:style>
  <w:style w:type="paragraph" w:customStyle="1" w:styleId="Default">
    <w:name w:val="Default"/>
    <w:rsid w:val="00867AD4"/>
    <w:pPr>
      <w:autoSpaceDE w:val="0"/>
      <w:autoSpaceDN w:val="0"/>
      <w:adjustRightInd w:val="0"/>
    </w:pPr>
    <w:rPr>
      <w:rFonts w:ascii="Arial" w:hAnsi="Arial" w:cs="Arial"/>
      <w:color w:val="000000"/>
      <w:sz w:val="24"/>
      <w:szCs w:val="24"/>
    </w:rPr>
  </w:style>
  <w:style w:type="character" w:styleId="CommentReference">
    <w:name w:val="annotation reference"/>
    <w:basedOn w:val="DefaultParagraphFont"/>
    <w:uiPriority w:val="99"/>
    <w:rsid w:val="00867AD4"/>
    <w:rPr>
      <w:sz w:val="16"/>
      <w:szCs w:val="16"/>
    </w:rPr>
  </w:style>
  <w:style w:type="character" w:customStyle="1" w:styleId="CommentTextChar">
    <w:name w:val="Comment Text Char"/>
    <w:basedOn w:val="DefaultParagraphFont"/>
    <w:link w:val="CommentText"/>
    <w:rsid w:val="00867AD4"/>
    <w:rPr>
      <w:rFonts w:ascii="Arial" w:eastAsia="SimSun" w:hAnsi="Arial" w:cs="Arial"/>
      <w:sz w:val="18"/>
      <w:lang w:eastAsia="zh-CN"/>
    </w:rPr>
  </w:style>
  <w:style w:type="paragraph" w:styleId="CommentSubject">
    <w:name w:val="annotation subject"/>
    <w:basedOn w:val="CommentText"/>
    <w:next w:val="CommentText"/>
    <w:link w:val="CommentSubjectChar"/>
    <w:rsid w:val="00651326"/>
    <w:rPr>
      <w:b/>
      <w:bCs/>
      <w:sz w:val="20"/>
    </w:rPr>
  </w:style>
  <w:style w:type="character" w:customStyle="1" w:styleId="CommentSubjectChar">
    <w:name w:val="Comment Subject Char"/>
    <w:basedOn w:val="CommentTextChar"/>
    <w:link w:val="CommentSubject"/>
    <w:rsid w:val="00651326"/>
    <w:rPr>
      <w:rFonts w:ascii="Arial" w:eastAsia="SimSun" w:hAnsi="Arial" w:cs="Arial"/>
      <w:b/>
      <w:bCs/>
      <w:sz w:val="18"/>
      <w:lang w:eastAsia="zh-CN"/>
    </w:rPr>
  </w:style>
  <w:style w:type="paragraph" w:styleId="ListParagraph">
    <w:name w:val="List Paragraph"/>
    <w:basedOn w:val="Normal"/>
    <w:uiPriority w:val="34"/>
    <w:qFormat/>
    <w:rsid w:val="00854E2F"/>
    <w:pPr>
      <w:ind w:left="720"/>
      <w:contextualSpacing/>
    </w:pPr>
  </w:style>
  <w:style w:type="table" w:styleId="TableGrid">
    <w:name w:val="Table Grid"/>
    <w:basedOn w:val="TableNormal"/>
    <w:rsid w:val="00C862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4F40"/>
    <w:pPr>
      <w:spacing w:before="100" w:beforeAutospacing="1" w:after="100" w:afterAutospacing="1"/>
    </w:pPr>
    <w:rPr>
      <w:rFonts w:ascii="Times New Roman" w:eastAsia="Times New Roman" w:hAnsi="Times New Roman" w:cs="Times New Roman"/>
      <w:sz w:val="24"/>
      <w:szCs w:val="24"/>
      <w:lang w:eastAsia="ko-KR"/>
    </w:rPr>
  </w:style>
  <w:style w:type="character" w:styleId="Strong">
    <w:name w:val="Strong"/>
    <w:basedOn w:val="DefaultParagraphFont"/>
    <w:uiPriority w:val="22"/>
    <w:qFormat/>
    <w:rsid w:val="00194F40"/>
    <w:rPr>
      <w:b/>
      <w:bCs/>
    </w:rPr>
  </w:style>
  <w:style w:type="character" w:customStyle="1" w:styleId="apple-converted-space">
    <w:name w:val="apple-converted-space"/>
    <w:basedOn w:val="DefaultParagraphFont"/>
    <w:rsid w:val="00E0661B"/>
  </w:style>
  <w:style w:type="character" w:customStyle="1" w:styleId="ONUMEChar">
    <w:name w:val="ONUM E Char"/>
    <w:basedOn w:val="DefaultParagraphFont"/>
    <w:link w:val="ONUME"/>
    <w:rsid w:val="004C0C09"/>
    <w:rPr>
      <w:rFonts w:ascii="Arial" w:eastAsia="SimSun" w:hAnsi="Arial" w:cs="Arial"/>
      <w:sz w:val="17"/>
      <w:lang w:eastAsia="zh-CN"/>
    </w:rPr>
  </w:style>
  <w:style w:type="character" w:styleId="FollowedHyperlink">
    <w:name w:val="FollowedHyperlink"/>
    <w:basedOn w:val="DefaultParagraphFont"/>
    <w:rsid w:val="00451738"/>
    <w:rPr>
      <w:color w:val="800080" w:themeColor="followedHyperlink"/>
      <w:u w:val="single"/>
    </w:rPr>
  </w:style>
  <w:style w:type="character" w:styleId="Emphasis">
    <w:name w:val="Emphasis"/>
    <w:basedOn w:val="DefaultParagraphFont"/>
    <w:uiPriority w:val="20"/>
    <w:qFormat/>
    <w:rsid w:val="00510B84"/>
    <w:rPr>
      <w:i/>
      <w:iCs/>
    </w:rPr>
  </w:style>
  <w:style w:type="character" w:styleId="FootnoteReference">
    <w:name w:val="footnote reference"/>
    <w:basedOn w:val="DefaultParagraphFont"/>
    <w:rsid w:val="00510B84"/>
    <w:rPr>
      <w:vertAlign w:val="superscript"/>
    </w:rPr>
  </w:style>
  <w:style w:type="paragraph" w:styleId="PlainText">
    <w:name w:val="Plain Text"/>
    <w:basedOn w:val="Normal"/>
    <w:link w:val="PlainTextChar"/>
    <w:uiPriority w:val="99"/>
    <w:unhideWhenUsed/>
    <w:rsid w:val="00E772F3"/>
    <w:rPr>
      <w:rFonts w:ascii="Courier New" w:eastAsiaTheme="minorHAnsi" w:hAnsi="Courier New" w:cstheme="minorBidi"/>
      <w:szCs w:val="21"/>
      <w:lang w:eastAsia="ko-KR"/>
    </w:rPr>
  </w:style>
  <w:style w:type="character" w:customStyle="1" w:styleId="PlainTextChar">
    <w:name w:val="Plain Text Char"/>
    <w:basedOn w:val="DefaultParagraphFont"/>
    <w:link w:val="PlainText"/>
    <w:uiPriority w:val="99"/>
    <w:rsid w:val="00E772F3"/>
    <w:rPr>
      <w:rFonts w:ascii="Courier New" w:eastAsiaTheme="minorHAnsi" w:hAnsi="Courier New" w:cstheme="minorBidi"/>
      <w:sz w:val="22"/>
      <w:szCs w:val="21"/>
    </w:rPr>
  </w:style>
  <w:style w:type="paragraph" w:customStyle="1" w:styleId="StyleHeading285pt">
    <w:name w:val="Style Heading 2 + 85 pt"/>
    <w:basedOn w:val="Heading2"/>
    <w:rsid w:val="009836BE"/>
    <w:pPr>
      <w:spacing w:before="0" w:after="0"/>
    </w:pPr>
    <w:rPr>
      <w:bCs w:val="0"/>
      <w:iCs w:val="0"/>
    </w:rPr>
  </w:style>
  <w:style w:type="paragraph" w:customStyle="1" w:styleId="Endofdocument-Annex">
    <w:name w:val="[End of document - Annex]"/>
    <w:basedOn w:val="Normal"/>
    <w:rsid w:val="00AF3E5B"/>
    <w:pPr>
      <w:ind w:left="5534"/>
    </w:pPr>
  </w:style>
  <w:style w:type="paragraph" w:customStyle="1" w:styleId="TitleCAPS">
    <w:name w:val="Title CAPS"/>
    <w:basedOn w:val="Normal"/>
    <w:next w:val="Normal"/>
    <w:link w:val="TitleCAPSChar"/>
    <w:rsid w:val="00D04FEA"/>
    <w:pPr>
      <w:spacing w:after="340"/>
      <w:jc w:val="center"/>
    </w:pPr>
    <w:rPr>
      <w:rFonts w:eastAsia="Times New Roman" w:cs="Times New Roman"/>
      <w:caps/>
      <w:lang w:eastAsia="en-US"/>
    </w:rPr>
  </w:style>
  <w:style w:type="character" w:customStyle="1" w:styleId="TitleCAPSChar">
    <w:name w:val="Title CAPS Char"/>
    <w:basedOn w:val="DefaultParagraphFont"/>
    <w:link w:val="TitleCAPS"/>
    <w:rsid w:val="00D04FEA"/>
    <w:rPr>
      <w:rFonts w:ascii="Arial" w:eastAsia="Times New Roman" w:hAnsi="Arial"/>
      <w:caps/>
      <w:sz w:val="17"/>
      <w:lang w:eastAsia="en-US"/>
    </w:rPr>
  </w:style>
  <w:style w:type="character" w:customStyle="1" w:styleId="HeaderChar">
    <w:name w:val="Header Char"/>
    <w:basedOn w:val="DefaultParagraphFont"/>
    <w:link w:val="Header"/>
    <w:uiPriority w:val="99"/>
    <w:rsid w:val="00A36ADD"/>
    <w:rPr>
      <w:rFonts w:ascii="Arial" w:eastAsia="SimSun" w:hAnsi="Arial" w:cs="Arial"/>
      <w:sz w:val="22"/>
      <w:lang w:eastAsia="zh-CN"/>
    </w:rPr>
  </w:style>
  <w:style w:type="character" w:customStyle="1" w:styleId="Heading1Char">
    <w:name w:val="Heading 1 Char"/>
    <w:link w:val="Heading1"/>
    <w:rsid w:val="00C63026"/>
    <w:rPr>
      <w:rFonts w:ascii="Arial" w:eastAsia="SimSun" w:hAnsi="Arial" w:cs="Arial"/>
      <w:b/>
      <w:bCs/>
      <w:caps/>
      <w:kern w:val="32"/>
      <w:sz w:val="22"/>
      <w:szCs w:val="32"/>
      <w:lang w:eastAsia="zh-CN"/>
    </w:rPr>
  </w:style>
  <w:style w:type="character" w:customStyle="1" w:styleId="FooterChar">
    <w:name w:val="Footer Char"/>
    <w:basedOn w:val="DefaultParagraphFont"/>
    <w:link w:val="Footer"/>
    <w:uiPriority w:val="99"/>
    <w:rsid w:val="00BF2690"/>
    <w:rPr>
      <w:rFonts w:ascii="Arial" w:eastAsia="SimSun" w:hAnsi="Arial" w:cs="Arial"/>
      <w:sz w:val="22"/>
      <w:lang w:eastAsia="zh-CN"/>
    </w:rPr>
  </w:style>
  <w:style w:type="paragraph" w:customStyle="1" w:styleId="subsection">
    <w:name w:val="subsection"/>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paragraph">
    <w:name w:val="paragraph"/>
    <w:basedOn w:val="Normal"/>
    <w:rsid w:val="004903EC"/>
    <w:pPr>
      <w:spacing w:before="100" w:beforeAutospacing="1" w:after="100" w:afterAutospacing="1"/>
    </w:pPr>
    <w:rPr>
      <w:rFonts w:ascii="Times New Roman" w:eastAsia="Times New Roman" w:hAnsi="Times New Roman" w:cs="Times New Roman"/>
      <w:sz w:val="24"/>
      <w:szCs w:val="24"/>
      <w:lang w:val="en-AU"/>
    </w:rPr>
  </w:style>
  <w:style w:type="paragraph" w:customStyle="1" w:styleId="Heading1-notTOC">
    <w:name w:val="Heading 1 - not TOC"/>
    <w:basedOn w:val="Heading1"/>
    <w:link w:val="Heading1-notTOCChar"/>
    <w:qFormat/>
    <w:rsid w:val="00EA6B30"/>
    <w:pPr>
      <w:keepNext w:val="0"/>
      <w:widowControl w:val="0"/>
      <w:kinsoku w:val="0"/>
      <w:spacing w:before="0" w:after="340"/>
      <w:jc w:val="center"/>
    </w:pPr>
    <w:rPr>
      <w:bCs w:val="0"/>
      <w:caps w:val="0"/>
      <w:kern w:val="0"/>
      <w:sz w:val="20"/>
      <w:szCs w:val="17"/>
    </w:rPr>
  </w:style>
  <w:style w:type="character" w:customStyle="1" w:styleId="Heading1-notTOCChar">
    <w:name w:val="Heading 1 - not TOC Char"/>
    <w:basedOn w:val="Heading1Char"/>
    <w:link w:val="Heading1-notTOC"/>
    <w:rsid w:val="00EA6B30"/>
    <w:rPr>
      <w:rFonts w:ascii="Arial" w:eastAsia="SimSun" w:hAnsi="Arial" w:cs="Arial"/>
      <w:b/>
      <w:bCs w:val="0"/>
      <w:caps w:val="0"/>
      <w:kern w:val="32"/>
      <w:sz w:val="22"/>
      <w:szCs w:val="17"/>
      <w:lang w:eastAsia="zh-CN"/>
    </w:rPr>
  </w:style>
  <w:style w:type="paragraph" w:customStyle="1" w:styleId="Endofdocument">
    <w:name w:val="End of document"/>
    <w:basedOn w:val="Normal"/>
    <w:rsid w:val="00215EEF"/>
    <w:pPr>
      <w:ind w:left="5534"/>
    </w:pPr>
    <w:rPr>
      <w:rFonts w:eastAsiaTheme="minorEastAsia"/>
      <w:sz w:val="22"/>
    </w:rPr>
  </w:style>
  <w:style w:type="paragraph" w:customStyle="1" w:styleId="TableParagraph">
    <w:name w:val="Table Paragraph"/>
    <w:basedOn w:val="Normal"/>
    <w:uiPriority w:val="1"/>
    <w:qFormat/>
    <w:rsid w:val="00A519E2"/>
    <w:pPr>
      <w:widowControl w:val="0"/>
      <w:autoSpaceDE w:val="0"/>
      <w:autoSpaceDN w:val="0"/>
    </w:pPr>
    <w:rPr>
      <w:rFonts w:eastAsia="Arial"/>
      <w:sz w:val="22"/>
      <w:szCs w:val="22"/>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21856">
      <w:bodyDiv w:val="1"/>
      <w:marLeft w:val="0"/>
      <w:marRight w:val="0"/>
      <w:marTop w:val="0"/>
      <w:marBottom w:val="0"/>
      <w:divBdr>
        <w:top w:val="none" w:sz="0" w:space="0" w:color="auto"/>
        <w:left w:val="none" w:sz="0" w:space="0" w:color="auto"/>
        <w:bottom w:val="none" w:sz="0" w:space="0" w:color="auto"/>
        <w:right w:val="none" w:sz="0" w:space="0" w:color="auto"/>
      </w:divBdr>
    </w:div>
    <w:div w:id="171185386">
      <w:bodyDiv w:val="1"/>
      <w:marLeft w:val="0"/>
      <w:marRight w:val="0"/>
      <w:marTop w:val="0"/>
      <w:marBottom w:val="0"/>
      <w:divBdr>
        <w:top w:val="none" w:sz="0" w:space="0" w:color="auto"/>
        <w:left w:val="none" w:sz="0" w:space="0" w:color="auto"/>
        <w:bottom w:val="none" w:sz="0" w:space="0" w:color="auto"/>
        <w:right w:val="none" w:sz="0" w:space="0" w:color="auto"/>
      </w:divBdr>
    </w:div>
    <w:div w:id="184055325">
      <w:bodyDiv w:val="1"/>
      <w:marLeft w:val="0"/>
      <w:marRight w:val="0"/>
      <w:marTop w:val="0"/>
      <w:marBottom w:val="0"/>
      <w:divBdr>
        <w:top w:val="none" w:sz="0" w:space="0" w:color="auto"/>
        <w:left w:val="none" w:sz="0" w:space="0" w:color="auto"/>
        <w:bottom w:val="none" w:sz="0" w:space="0" w:color="auto"/>
        <w:right w:val="none" w:sz="0" w:space="0" w:color="auto"/>
      </w:divBdr>
      <w:divsChild>
        <w:div w:id="1498497232">
          <w:marLeft w:val="0"/>
          <w:marRight w:val="0"/>
          <w:marTop w:val="0"/>
          <w:marBottom w:val="0"/>
          <w:divBdr>
            <w:top w:val="none" w:sz="0" w:space="0" w:color="auto"/>
            <w:left w:val="none" w:sz="0" w:space="0" w:color="auto"/>
            <w:bottom w:val="none" w:sz="0" w:space="0" w:color="auto"/>
            <w:right w:val="none" w:sz="0" w:space="0" w:color="auto"/>
          </w:divBdr>
          <w:divsChild>
            <w:div w:id="2050758843">
              <w:marLeft w:val="0"/>
              <w:marRight w:val="0"/>
              <w:marTop w:val="0"/>
              <w:marBottom w:val="0"/>
              <w:divBdr>
                <w:top w:val="none" w:sz="0" w:space="0" w:color="auto"/>
                <w:left w:val="none" w:sz="0" w:space="0" w:color="auto"/>
                <w:bottom w:val="none" w:sz="0" w:space="0" w:color="auto"/>
                <w:right w:val="none" w:sz="0" w:space="0" w:color="auto"/>
              </w:divBdr>
              <w:divsChild>
                <w:div w:id="191841548">
                  <w:marLeft w:val="0"/>
                  <w:marRight w:val="0"/>
                  <w:marTop w:val="0"/>
                  <w:marBottom w:val="0"/>
                  <w:divBdr>
                    <w:top w:val="none" w:sz="0" w:space="0" w:color="auto"/>
                    <w:left w:val="none" w:sz="0" w:space="0" w:color="auto"/>
                    <w:bottom w:val="none" w:sz="0" w:space="0" w:color="auto"/>
                    <w:right w:val="none" w:sz="0" w:space="0" w:color="auto"/>
                  </w:divBdr>
                  <w:divsChild>
                    <w:div w:id="1409882644">
                      <w:marLeft w:val="825"/>
                      <w:marRight w:val="0"/>
                      <w:marTop w:val="615"/>
                      <w:marBottom w:val="0"/>
                      <w:divBdr>
                        <w:top w:val="single" w:sz="6" w:space="0" w:color="CCCCCC"/>
                        <w:left w:val="single" w:sz="2" w:space="0" w:color="CCCCCC"/>
                        <w:bottom w:val="single" w:sz="6" w:space="0" w:color="CCCCCC"/>
                        <w:right w:val="single" w:sz="2" w:space="0" w:color="CCCCCC"/>
                      </w:divBdr>
                      <w:divsChild>
                        <w:div w:id="837617617">
                          <w:marLeft w:val="0"/>
                          <w:marRight w:val="0"/>
                          <w:marTop w:val="0"/>
                          <w:marBottom w:val="0"/>
                          <w:divBdr>
                            <w:top w:val="none" w:sz="0" w:space="0" w:color="auto"/>
                            <w:left w:val="none" w:sz="0" w:space="0" w:color="auto"/>
                            <w:bottom w:val="none" w:sz="0" w:space="0" w:color="auto"/>
                            <w:right w:val="none" w:sz="0" w:space="0" w:color="auto"/>
                          </w:divBdr>
                          <w:divsChild>
                            <w:div w:id="2119984753">
                              <w:marLeft w:val="0"/>
                              <w:marRight w:val="0"/>
                              <w:marTop w:val="0"/>
                              <w:marBottom w:val="0"/>
                              <w:divBdr>
                                <w:top w:val="none" w:sz="0" w:space="0" w:color="auto"/>
                                <w:left w:val="none" w:sz="0" w:space="0" w:color="auto"/>
                                <w:bottom w:val="none" w:sz="0" w:space="0" w:color="auto"/>
                                <w:right w:val="none" w:sz="0" w:space="0" w:color="auto"/>
                              </w:divBdr>
                              <w:divsChild>
                                <w:div w:id="1459253506">
                                  <w:marLeft w:val="0"/>
                                  <w:marRight w:val="0"/>
                                  <w:marTop w:val="0"/>
                                  <w:marBottom w:val="0"/>
                                  <w:divBdr>
                                    <w:top w:val="none" w:sz="0" w:space="0" w:color="auto"/>
                                    <w:left w:val="none" w:sz="0" w:space="0" w:color="auto"/>
                                    <w:bottom w:val="none" w:sz="0" w:space="0" w:color="auto"/>
                                    <w:right w:val="none" w:sz="0" w:space="0" w:color="auto"/>
                                  </w:divBdr>
                                  <w:divsChild>
                                    <w:div w:id="787893476">
                                      <w:marLeft w:val="0"/>
                                      <w:marRight w:val="0"/>
                                      <w:marTop w:val="0"/>
                                      <w:marBottom w:val="0"/>
                                      <w:divBdr>
                                        <w:top w:val="none" w:sz="0" w:space="0" w:color="auto"/>
                                        <w:left w:val="none" w:sz="0" w:space="0" w:color="auto"/>
                                        <w:bottom w:val="none" w:sz="0" w:space="0" w:color="auto"/>
                                        <w:right w:val="none" w:sz="0" w:space="0" w:color="auto"/>
                                      </w:divBdr>
                                      <w:divsChild>
                                        <w:div w:id="1279028806">
                                          <w:marLeft w:val="0"/>
                                          <w:marRight w:val="0"/>
                                          <w:marTop w:val="0"/>
                                          <w:marBottom w:val="0"/>
                                          <w:divBdr>
                                            <w:top w:val="none" w:sz="0" w:space="0" w:color="auto"/>
                                            <w:left w:val="none" w:sz="0" w:space="0" w:color="auto"/>
                                            <w:bottom w:val="none" w:sz="0" w:space="0" w:color="auto"/>
                                            <w:right w:val="none" w:sz="0" w:space="0" w:color="auto"/>
                                          </w:divBdr>
                                          <w:divsChild>
                                            <w:div w:id="1954246335">
                                              <w:marLeft w:val="0"/>
                                              <w:marRight w:val="0"/>
                                              <w:marTop w:val="0"/>
                                              <w:marBottom w:val="0"/>
                                              <w:divBdr>
                                                <w:top w:val="none" w:sz="0" w:space="0" w:color="auto"/>
                                                <w:left w:val="none" w:sz="0" w:space="0" w:color="auto"/>
                                                <w:bottom w:val="none" w:sz="0" w:space="0" w:color="auto"/>
                                                <w:right w:val="none" w:sz="0" w:space="0" w:color="auto"/>
                                              </w:divBdr>
                                              <w:divsChild>
                                                <w:div w:id="87346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21909249">
      <w:bodyDiv w:val="1"/>
      <w:marLeft w:val="0"/>
      <w:marRight w:val="0"/>
      <w:marTop w:val="0"/>
      <w:marBottom w:val="0"/>
      <w:divBdr>
        <w:top w:val="none" w:sz="0" w:space="0" w:color="auto"/>
        <w:left w:val="none" w:sz="0" w:space="0" w:color="auto"/>
        <w:bottom w:val="none" w:sz="0" w:space="0" w:color="auto"/>
        <w:right w:val="none" w:sz="0" w:space="0" w:color="auto"/>
      </w:divBdr>
    </w:div>
    <w:div w:id="549537542">
      <w:bodyDiv w:val="1"/>
      <w:marLeft w:val="0"/>
      <w:marRight w:val="0"/>
      <w:marTop w:val="0"/>
      <w:marBottom w:val="0"/>
      <w:divBdr>
        <w:top w:val="none" w:sz="0" w:space="0" w:color="auto"/>
        <w:left w:val="none" w:sz="0" w:space="0" w:color="auto"/>
        <w:bottom w:val="none" w:sz="0" w:space="0" w:color="auto"/>
        <w:right w:val="none" w:sz="0" w:space="0" w:color="auto"/>
      </w:divBdr>
    </w:div>
    <w:div w:id="584850016">
      <w:bodyDiv w:val="1"/>
      <w:marLeft w:val="0"/>
      <w:marRight w:val="0"/>
      <w:marTop w:val="0"/>
      <w:marBottom w:val="0"/>
      <w:divBdr>
        <w:top w:val="none" w:sz="0" w:space="0" w:color="auto"/>
        <w:left w:val="none" w:sz="0" w:space="0" w:color="auto"/>
        <w:bottom w:val="none" w:sz="0" w:space="0" w:color="auto"/>
        <w:right w:val="none" w:sz="0" w:space="0" w:color="auto"/>
      </w:divBdr>
    </w:div>
    <w:div w:id="693655860">
      <w:bodyDiv w:val="1"/>
      <w:marLeft w:val="0"/>
      <w:marRight w:val="0"/>
      <w:marTop w:val="0"/>
      <w:marBottom w:val="0"/>
      <w:divBdr>
        <w:top w:val="none" w:sz="0" w:space="0" w:color="auto"/>
        <w:left w:val="none" w:sz="0" w:space="0" w:color="auto"/>
        <w:bottom w:val="none" w:sz="0" w:space="0" w:color="auto"/>
        <w:right w:val="none" w:sz="0" w:space="0" w:color="auto"/>
      </w:divBdr>
    </w:div>
    <w:div w:id="724567928">
      <w:bodyDiv w:val="1"/>
      <w:marLeft w:val="0"/>
      <w:marRight w:val="0"/>
      <w:marTop w:val="0"/>
      <w:marBottom w:val="0"/>
      <w:divBdr>
        <w:top w:val="none" w:sz="0" w:space="0" w:color="auto"/>
        <w:left w:val="none" w:sz="0" w:space="0" w:color="auto"/>
        <w:bottom w:val="none" w:sz="0" w:space="0" w:color="auto"/>
        <w:right w:val="none" w:sz="0" w:space="0" w:color="auto"/>
      </w:divBdr>
    </w:div>
    <w:div w:id="813722400">
      <w:bodyDiv w:val="1"/>
      <w:marLeft w:val="0"/>
      <w:marRight w:val="0"/>
      <w:marTop w:val="0"/>
      <w:marBottom w:val="0"/>
      <w:divBdr>
        <w:top w:val="none" w:sz="0" w:space="0" w:color="auto"/>
        <w:left w:val="none" w:sz="0" w:space="0" w:color="auto"/>
        <w:bottom w:val="none" w:sz="0" w:space="0" w:color="auto"/>
        <w:right w:val="none" w:sz="0" w:space="0" w:color="auto"/>
      </w:divBdr>
      <w:divsChild>
        <w:div w:id="1108085652">
          <w:marLeft w:val="0"/>
          <w:marRight w:val="0"/>
          <w:marTop w:val="0"/>
          <w:marBottom w:val="0"/>
          <w:divBdr>
            <w:top w:val="none" w:sz="0" w:space="0" w:color="auto"/>
            <w:left w:val="none" w:sz="0" w:space="0" w:color="auto"/>
            <w:bottom w:val="none" w:sz="0" w:space="0" w:color="auto"/>
            <w:right w:val="none" w:sz="0" w:space="0" w:color="auto"/>
          </w:divBdr>
          <w:divsChild>
            <w:div w:id="582884432">
              <w:marLeft w:val="0"/>
              <w:marRight w:val="0"/>
              <w:marTop w:val="0"/>
              <w:marBottom w:val="0"/>
              <w:divBdr>
                <w:top w:val="none" w:sz="0" w:space="0" w:color="auto"/>
                <w:left w:val="none" w:sz="0" w:space="0" w:color="auto"/>
                <w:bottom w:val="none" w:sz="0" w:space="0" w:color="auto"/>
                <w:right w:val="none" w:sz="0" w:space="0" w:color="auto"/>
              </w:divBdr>
              <w:divsChild>
                <w:div w:id="1474442435">
                  <w:marLeft w:val="0"/>
                  <w:marRight w:val="0"/>
                  <w:marTop w:val="0"/>
                  <w:marBottom w:val="0"/>
                  <w:divBdr>
                    <w:top w:val="none" w:sz="0" w:space="0" w:color="auto"/>
                    <w:left w:val="none" w:sz="0" w:space="0" w:color="auto"/>
                    <w:bottom w:val="none" w:sz="0" w:space="0" w:color="auto"/>
                    <w:right w:val="none" w:sz="0" w:space="0" w:color="auto"/>
                  </w:divBdr>
                  <w:divsChild>
                    <w:div w:id="1042023987">
                      <w:marLeft w:val="0"/>
                      <w:marRight w:val="0"/>
                      <w:marTop w:val="0"/>
                      <w:marBottom w:val="0"/>
                      <w:divBdr>
                        <w:top w:val="none" w:sz="0" w:space="0" w:color="auto"/>
                        <w:left w:val="none" w:sz="0" w:space="0" w:color="auto"/>
                        <w:bottom w:val="none" w:sz="0" w:space="0" w:color="auto"/>
                        <w:right w:val="none" w:sz="0" w:space="0" w:color="auto"/>
                      </w:divBdr>
                      <w:divsChild>
                        <w:div w:id="1162772360">
                          <w:marLeft w:val="0"/>
                          <w:marRight w:val="0"/>
                          <w:marTop w:val="0"/>
                          <w:marBottom w:val="0"/>
                          <w:divBdr>
                            <w:top w:val="none" w:sz="0" w:space="0" w:color="auto"/>
                            <w:left w:val="none" w:sz="0" w:space="0" w:color="auto"/>
                            <w:bottom w:val="none" w:sz="0" w:space="0" w:color="auto"/>
                            <w:right w:val="none" w:sz="0" w:space="0" w:color="auto"/>
                          </w:divBdr>
                          <w:divsChild>
                            <w:div w:id="2068071801">
                              <w:marLeft w:val="0"/>
                              <w:marRight w:val="0"/>
                              <w:marTop w:val="0"/>
                              <w:marBottom w:val="0"/>
                              <w:divBdr>
                                <w:top w:val="none" w:sz="0" w:space="0" w:color="auto"/>
                                <w:left w:val="none" w:sz="0" w:space="0" w:color="auto"/>
                                <w:bottom w:val="none" w:sz="0" w:space="0" w:color="auto"/>
                                <w:right w:val="none" w:sz="0" w:space="0" w:color="auto"/>
                              </w:divBdr>
                              <w:divsChild>
                                <w:div w:id="1056777542">
                                  <w:marLeft w:val="0"/>
                                  <w:marRight w:val="0"/>
                                  <w:marTop w:val="0"/>
                                  <w:marBottom w:val="0"/>
                                  <w:divBdr>
                                    <w:top w:val="none" w:sz="0" w:space="0" w:color="auto"/>
                                    <w:left w:val="none" w:sz="0" w:space="0" w:color="auto"/>
                                    <w:bottom w:val="none" w:sz="0" w:space="0" w:color="auto"/>
                                    <w:right w:val="none" w:sz="0" w:space="0" w:color="auto"/>
                                  </w:divBdr>
                                  <w:divsChild>
                                    <w:div w:id="959872868">
                                      <w:marLeft w:val="0"/>
                                      <w:marRight w:val="0"/>
                                      <w:marTop w:val="0"/>
                                      <w:marBottom w:val="0"/>
                                      <w:divBdr>
                                        <w:top w:val="none" w:sz="0" w:space="0" w:color="auto"/>
                                        <w:left w:val="none" w:sz="0" w:space="0" w:color="auto"/>
                                        <w:bottom w:val="none" w:sz="0" w:space="0" w:color="auto"/>
                                        <w:right w:val="none" w:sz="0" w:space="0" w:color="auto"/>
                                      </w:divBdr>
                                      <w:divsChild>
                                        <w:div w:id="1932620739">
                                          <w:marLeft w:val="0"/>
                                          <w:marRight w:val="0"/>
                                          <w:marTop w:val="0"/>
                                          <w:marBottom w:val="0"/>
                                          <w:divBdr>
                                            <w:top w:val="none" w:sz="0" w:space="0" w:color="auto"/>
                                            <w:left w:val="none" w:sz="0" w:space="0" w:color="auto"/>
                                            <w:bottom w:val="none" w:sz="0" w:space="0" w:color="auto"/>
                                            <w:right w:val="none" w:sz="0" w:space="0" w:color="auto"/>
                                          </w:divBdr>
                                          <w:divsChild>
                                            <w:div w:id="117185261">
                                              <w:marLeft w:val="0"/>
                                              <w:marRight w:val="0"/>
                                              <w:marTop w:val="0"/>
                                              <w:marBottom w:val="0"/>
                                              <w:divBdr>
                                                <w:top w:val="none" w:sz="0" w:space="0" w:color="auto"/>
                                                <w:left w:val="none" w:sz="0" w:space="0" w:color="auto"/>
                                                <w:bottom w:val="none" w:sz="0" w:space="0" w:color="auto"/>
                                                <w:right w:val="none" w:sz="0" w:space="0" w:color="auto"/>
                                              </w:divBdr>
                                              <w:divsChild>
                                                <w:div w:id="759332119">
                                                  <w:marLeft w:val="0"/>
                                                  <w:marRight w:val="0"/>
                                                  <w:marTop w:val="0"/>
                                                  <w:marBottom w:val="0"/>
                                                  <w:divBdr>
                                                    <w:top w:val="none" w:sz="0" w:space="0" w:color="auto"/>
                                                    <w:left w:val="none" w:sz="0" w:space="0" w:color="auto"/>
                                                    <w:bottom w:val="none" w:sz="0" w:space="0" w:color="auto"/>
                                                    <w:right w:val="none" w:sz="0" w:space="0" w:color="auto"/>
                                                  </w:divBdr>
                                                  <w:divsChild>
                                                    <w:div w:id="1788307735">
                                                      <w:marLeft w:val="0"/>
                                                      <w:marRight w:val="0"/>
                                                      <w:marTop w:val="0"/>
                                                      <w:marBottom w:val="0"/>
                                                      <w:divBdr>
                                                        <w:top w:val="none" w:sz="0" w:space="0" w:color="auto"/>
                                                        <w:left w:val="none" w:sz="0" w:space="0" w:color="auto"/>
                                                        <w:bottom w:val="none" w:sz="0" w:space="0" w:color="auto"/>
                                                        <w:right w:val="none" w:sz="0" w:space="0" w:color="auto"/>
                                                      </w:divBdr>
                                                      <w:divsChild>
                                                        <w:div w:id="462428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92180766">
      <w:bodyDiv w:val="1"/>
      <w:marLeft w:val="0"/>
      <w:marRight w:val="0"/>
      <w:marTop w:val="0"/>
      <w:marBottom w:val="0"/>
      <w:divBdr>
        <w:top w:val="none" w:sz="0" w:space="0" w:color="auto"/>
        <w:left w:val="none" w:sz="0" w:space="0" w:color="auto"/>
        <w:bottom w:val="none" w:sz="0" w:space="0" w:color="auto"/>
        <w:right w:val="none" w:sz="0" w:space="0" w:color="auto"/>
      </w:divBdr>
    </w:div>
    <w:div w:id="1038772896">
      <w:bodyDiv w:val="1"/>
      <w:marLeft w:val="0"/>
      <w:marRight w:val="0"/>
      <w:marTop w:val="0"/>
      <w:marBottom w:val="0"/>
      <w:divBdr>
        <w:top w:val="none" w:sz="0" w:space="0" w:color="auto"/>
        <w:left w:val="none" w:sz="0" w:space="0" w:color="auto"/>
        <w:bottom w:val="none" w:sz="0" w:space="0" w:color="auto"/>
        <w:right w:val="none" w:sz="0" w:space="0" w:color="auto"/>
      </w:divBdr>
    </w:div>
    <w:div w:id="1163742763">
      <w:bodyDiv w:val="1"/>
      <w:marLeft w:val="0"/>
      <w:marRight w:val="0"/>
      <w:marTop w:val="0"/>
      <w:marBottom w:val="0"/>
      <w:divBdr>
        <w:top w:val="none" w:sz="0" w:space="0" w:color="auto"/>
        <w:left w:val="none" w:sz="0" w:space="0" w:color="auto"/>
        <w:bottom w:val="none" w:sz="0" w:space="0" w:color="auto"/>
        <w:right w:val="none" w:sz="0" w:space="0" w:color="auto"/>
      </w:divBdr>
    </w:div>
    <w:div w:id="1213034008">
      <w:bodyDiv w:val="1"/>
      <w:marLeft w:val="0"/>
      <w:marRight w:val="0"/>
      <w:marTop w:val="0"/>
      <w:marBottom w:val="0"/>
      <w:divBdr>
        <w:top w:val="none" w:sz="0" w:space="0" w:color="auto"/>
        <w:left w:val="none" w:sz="0" w:space="0" w:color="auto"/>
        <w:bottom w:val="none" w:sz="0" w:space="0" w:color="auto"/>
        <w:right w:val="none" w:sz="0" w:space="0" w:color="auto"/>
      </w:divBdr>
    </w:div>
    <w:div w:id="1235703816">
      <w:bodyDiv w:val="1"/>
      <w:marLeft w:val="0"/>
      <w:marRight w:val="0"/>
      <w:marTop w:val="0"/>
      <w:marBottom w:val="0"/>
      <w:divBdr>
        <w:top w:val="none" w:sz="0" w:space="0" w:color="auto"/>
        <w:left w:val="none" w:sz="0" w:space="0" w:color="auto"/>
        <w:bottom w:val="none" w:sz="0" w:space="0" w:color="auto"/>
        <w:right w:val="none" w:sz="0" w:space="0" w:color="auto"/>
      </w:divBdr>
    </w:div>
    <w:div w:id="1302079816">
      <w:bodyDiv w:val="1"/>
      <w:marLeft w:val="0"/>
      <w:marRight w:val="0"/>
      <w:marTop w:val="0"/>
      <w:marBottom w:val="0"/>
      <w:divBdr>
        <w:top w:val="none" w:sz="0" w:space="0" w:color="auto"/>
        <w:left w:val="none" w:sz="0" w:space="0" w:color="auto"/>
        <w:bottom w:val="none" w:sz="0" w:space="0" w:color="auto"/>
        <w:right w:val="none" w:sz="0" w:space="0" w:color="auto"/>
      </w:divBdr>
    </w:div>
    <w:div w:id="1333871045">
      <w:bodyDiv w:val="1"/>
      <w:marLeft w:val="0"/>
      <w:marRight w:val="0"/>
      <w:marTop w:val="0"/>
      <w:marBottom w:val="0"/>
      <w:divBdr>
        <w:top w:val="none" w:sz="0" w:space="0" w:color="auto"/>
        <w:left w:val="none" w:sz="0" w:space="0" w:color="auto"/>
        <w:bottom w:val="none" w:sz="0" w:space="0" w:color="auto"/>
        <w:right w:val="none" w:sz="0" w:space="0" w:color="auto"/>
      </w:divBdr>
    </w:div>
    <w:div w:id="1372219077">
      <w:bodyDiv w:val="1"/>
      <w:marLeft w:val="0"/>
      <w:marRight w:val="0"/>
      <w:marTop w:val="0"/>
      <w:marBottom w:val="0"/>
      <w:divBdr>
        <w:top w:val="none" w:sz="0" w:space="0" w:color="auto"/>
        <w:left w:val="none" w:sz="0" w:space="0" w:color="auto"/>
        <w:bottom w:val="none" w:sz="0" w:space="0" w:color="auto"/>
        <w:right w:val="none" w:sz="0" w:space="0" w:color="auto"/>
      </w:divBdr>
    </w:div>
    <w:div w:id="1465074076">
      <w:bodyDiv w:val="1"/>
      <w:marLeft w:val="0"/>
      <w:marRight w:val="0"/>
      <w:marTop w:val="0"/>
      <w:marBottom w:val="0"/>
      <w:divBdr>
        <w:top w:val="none" w:sz="0" w:space="0" w:color="auto"/>
        <w:left w:val="none" w:sz="0" w:space="0" w:color="auto"/>
        <w:bottom w:val="none" w:sz="0" w:space="0" w:color="auto"/>
        <w:right w:val="none" w:sz="0" w:space="0" w:color="auto"/>
      </w:divBdr>
    </w:div>
    <w:div w:id="1911648827">
      <w:bodyDiv w:val="1"/>
      <w:marLeft w:val="0"/>
      <w:marRight w:val="0"/>
      <w:marTop w:val="0"/>
      <w:marBottom w:val="0"/>
      <w:divBdr>
        <w:top w:val="none" w:sz="0" w:space="0" w:color="auto"/>
        <w:left w:val="none" w:sz="0" w:space="0" w:color="auto"/>
        <w:bottom w:val="none" w:sz="0" w:space="0" w:color="auto"/>
        <w:right w:val="none" w:sz="0" w:space="0" w:color="auto"/>
      </w:divBdr>
      <w:divsChild>
        <w:div w:id="1749232069">
          <w:marLeft w:val="0"/>
          <w:marRight w:val="0"/>
          <w:marTop w:val="0"/>
          <w:marBottom w:val="0"/>
          <w:divBdr>
            <w:top w:val="none" w:sz="0" w:space="0" w:color="auto"/>
            <w:left w:val="none" w:sz="0" w:space="0" w:color="auto"/>
            <w:bottom w:val="none" w:sz="0" w:space="0" w:color="auto"/>
            <w:right w:val="none" w:sz="0" w:space="0" w:color="auto"/>
          </w:divBdr>
          <w:divsChild>
            <w:div w:id="1819221257">
              <w:marLeft w:val="0"/>
              <w:marRight w:val="0"/>
              <w:marTop w:val="0"/>
              <w:marBottom w:val="0"/>
              <w:divBdr>
                <w:top w:val="none" w:sz="0" w:space="0" w:color="auto"/>
                <w:left w:val="none" w:sz="0" w:space="0" w:color="auto"/>
                <w:bottom w:val="none" w:sz="0" w:space="0" w:color="auto"/>
                <w:right w:val="none" w:sz="0" w:space="0" w:color="auto"/>
              </w:divBdr>
              <w:divsChild>
                <w:div w:id="1315452834">
                  <w:marLeft w:val="0"/>
                  <w:marRight w:val="0"/>
                  <w:marTop w:val="0"/>
                  <w:marBottom w:val="0"/>
                  <w:divBdr>
                    <w:top w:val="none" w:sz="0" w:space="0" w:color="auto"/>
                    <w:left w:val="none" w:sz="0" w:space="0" w:color="auto"/>
                    <w:bottom w:val="none" w:sz="0" w:space="0" w:color="auto"/>
                    <w:right w:val="none" w:sz="0" w:space="0" w:color="auto"/>
                  </w:divBdr>
                  <w:divsChild>
                    <w:div w:id="1815558287">
                      <w:marLeft w:val="0"/>
                      <w:marRight w:val="0"/>
                      <w:marTop w:val="0"/>
                      <w:marBottom w:val="0"/>
                      <w:divBdr>
                        <w:top w:val="none" w:sz="0" w:space="0" w:color="auto"/>
                        <w:left w:val="none" w:sz="0" w:space="0" w:color="auto"/>
                        <w:bottom w:val="none" w:sz="0" w:space="0" w:color="auto"/>
                        <w:right w:val="none" w:sz="0" w:space="0" w:color="auto"/>
                      </w:divBdr>
                      <w:divsChild>
                        <w:div w:id="462429048">
                          <w:marLeft w:val="0"/>
                          <w:marRight w:val="0"/>
                          <w:marTop w:val="0"/>
                          <w:marBottom w:val="0"/>
                          <w:divBdr>
                            <w:top w:val="none" w:sz="0" w:space="0" w:color="auto"/>
                            <w:left w:val="none" w:sz="0" w:space="0" w:color="auto"/>
                            <w:bottom w:val="none" w:sz="0" w:space="0" w:color="auto"/>
                            <w:right w:val="none" w:sz="0" w:space="0" w:color="auto"/>
                          </w:divBdr>
                          <w:divsChild>
                            <w:div w:id="650451947">
                              <w:marLeft w:val="0"/>
                              <w:marRight w:val="0"/>
                              <w:marTop w:val="0"/>
                              <w:marBottom w:val="0"/>
                              <w:divBdr>
                                <w:top w:val="none" w:sz="0" w:space="0" w:color="auto"/>
                                <w:left w:val="none" w:sz="0" w:space="0" w:color="auto"/>
                                <w:bottom w:val="none" w:sz="0" w:space="0" w:color="auto"/>
                                <w:right w:val="none" w:sz="0" w:space="0" w:color="auto"/>
                              </w:divBdr>
                              <w:divsChild>
                                <w:div w:id="1721317624">
                                  <w:marLeft w:val="0"/>
                                  <w:marRight w:val="0"/>
                                  <w:marTop w:val="0"/>
                                  <w:marBottom w:val="0"/>
                                  <w:divBdr>
                                    <w:top w:val="none" w:sz="0" w:space="0" w:color="auto"/>
                                    <w:left w:val="none" w:sz="0" w:space="0" w:color="auto"/>
                                    <w:bottom w:val="none" w:sz="0" w:space="0" w:color="auto"/>
                                    <w:right w:val="none" w:sz="0" w:space="0" w:color="auto"/>
                                  </w:divBdr>
                                  <w:divsChild>
                                    <w:div w:id="1109159913">
                                      <w:marLeft w:val="0"/>
                                      <w:marRight w:val="0"/>
                                      <w:marTop w:val="0"/>
                                      <w:marBottom w:val="0"/>
                                      <w:divBdr>
                                        <w:top w:val="none" w:sz="0" w:space="0" w:color="auto"/>
                                        <w:left w:val="none" w:sz="0" w:space="0" w:color="auto"/>
                                        <w:bottom w:val="none" w:sz="0" w:space="0" w:color="auto"/>
                                        <w:right w:val="none" w:sz="0" w:space="0" w:color="auto"/>
                                      </w:divBdr>
                                      <w:divsChild>
                                        <w:div w:id="1982733876">
                                          <w:marLeft w:val="0"/>
                                          <w:marRight w:val="0"/>
                                          <w:marTop w:val="0"/>
                                          <w:marBottom w:val="0"/>
                                          <w:divBdr>
                                            <w:top w:val="none" w:sz="0" w:space="0" w:color="auto"/>
                                            <w:left w:val="none" w:sz="0" w:space="0" w:color="auto"/>
                                            <w:bottom w:val="none" w:sz="0" w:space="0" w:color="auto"/>
                                            <w:right w:val="none" w:sz="0" w:space="0" w:color="auto"/>
                                          </w:divBdr>
                                          <w:divsChild>
                                            <w:div w:id="819228146">
                                              <w:marLeft w:val="0"/>
                                              <w:marRight w:val="0"/>
                                              <w:marTop w:val="0"/>
                                              <w:marBottom w:val="0"/>
                                              <w:divBdr>
                                                <w:top w:val="none" w:sz="0" w:space="0" w:color="auto"/>
                                                <w:left w:val="none" w:sz="0" w:space="0" w:color="auto"/>
                                                <w:bottom w:val="none" w:sz="0" w:space="0" w:color="auto"/>
                                                <w:right w:val="none" w:sz="0" w:space="0" w:color="auto"/>
                                              </w:divBdr>
                                              <w:divsChild>
                                                <w:div w:id="1225022395">
                                                  <w:marLeft w:val="0"/>
                                                  <w:marRight w:val="0"/>
                                                  <w:marTop w:val="0"/>
                                                  <w:marBottom w:val="0"/>
                                                  <w:divBdr>
                                                    <w:top w:val="none" w:sz="0" w:space="0" w:color="auto"/>
                                                    <w:left w:val="none" w:sz="0" w:space="0" w:color="auto"/>
                                                    <w:bottom w:val="none" w:sz="0" w:space="0" w:color="auto"/>
                                                    <w:right w:val="none" w:sz="0" w:space="0" w:color="auto"/>
                                                  </w:divBdr>
                                                  <w:divsChild>
                                                    <w:div w:id="1977371728">
                                                      <w:marLeft w:val="0"/>
                                                      <w:marRight w:val="0"/>
                                                      <w:marTop w:val="0"/>
                                                      <w:marBottom w:val="0"/>
                                                      <w:divBdr>
                                                        <w:top w:val="none" w:sz="0" w:space="0" w:color="auto"/>
                                                        <w:left w:val="none" w:sz="0" w:space="0" w:color="auto"/>
                                                        <w:bottom w:val="none" w:sz="0" w:space="0" w:color="auto"/>
                                                        <w:right w:val="none" w:sz="0" w:space="0" w:color="auto"/>
                                                      </w:divBdr>
                                                      <w:divsChild>
                                                        <w:div w:id="118884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5353948">
      <w:bodyDiv w:val="1"/>
      <w:marLeft w:val="0"/>
      <w:marRight w:val="0"/>
      <w:marTop w:val="0"/>
      <w:marBottom w:val="0"/>
      <w:divBdr>
        <w:top w:val="none" w:sz="0" w:space="0" w:color="auto"/>
        <w:left w:val="none" w:sz="0" w:space="0" w:color="auto"/>
        <w:bottom w:val="none" w:sz="0" w:space="0" w:color="auto"/>
        <w:right w:val="none" w:sz="0" w:space="0" w:color="auto"/>
      </w:divBdr>
    </w:div>
    <w:div w:id="2041784908">
      <w:bodyDiv w:val="1"/>
      <w:marLeft w:val="0"/>
      <w:marRight w:val="0"/>
      <w:marTop w:val="0"/>
      <w:marBottom w:val="0"/>
      <w:divBdr>
        <w:top w:val="none" w:sz="0" w:space="0" w:color="auto"/>
        <w:left w:val="none" w:sz="0" w:space="0" w:color="auto"/>
        <w:bottom w:val="none" w:sz="0" w:space="0" w:color="auto"/>
        <w:right w:val="none" w:sz="0" w:space="0" w:color="auto"/>
      </w:divBdr>
    </w:div>
    <w:div w:id="2097092649">
      <w:bodyDiv w:val="1"/>
      <w:marLeft w:val="0"/>
      <w:marRight w:val="0"/>
      <w:marTop w:val="0"/>
      <w:marBottom w:val="0"/>
      <w:divBdr>
        <w:top w:val="none" w:sz="0" w:space="0" w:color="auto"/>
        <w:left w:val="none" w:sz="0" w:space="0" w:color="auto"/>
        <w:bottom w:val="none" w:sz="0" w:space="0" w:color="auto"/>
        <w:right w:val="none" w:sz="0" w:space="0" w:color="auto"/>
      </w:divBdr>
    </w:div>
    <w:div w:id="210136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26"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2F33A-9681-496E-AF32-25F47A9D0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3373</Words>
  <Characters>17598</Characters>
  <Application>Microsoft Office Word</Application>
  <DocSecurity>0</DocSecurity>
  <Lines>146</Lines>
  <Paragraphs>41</Paragraphs>
  <ScaleCrop>false</ScaleCrop>
  <HeadingPairs>
    <vt:vector size="6" baseType="variant">
      <vt:variant>
        <vt:lpstr>Title</vt:lpstr>
      </vt:variant>
      <vt:variant>
        <vt:i4>1</vt:i4>
      </vt:variant>
      <vt:variant>
        <vt:lpstr>Título</vt:lpstr>
      </vt:variant>
      <vt:variant>
        <vt:i4>1</vt:i4>
      </vt:variant>
      <vt:variant>
        <vt:lpstr>제목</vt:lpstr>
      </vt:variant>
      <vt:variant>
        <vt:i4>1</vt:i4>
      </vt:variant>
    </vt:vector>
  </HeadingPairs>
  <TitlesOfParts>
    <vt:vector size="3" baseType="lpstr">
      <vt:lpstr>Standards - ST.87</vt:lpstr>
      <vt:lpstr>Standards - ST.87</vt:lpstr>
      <vt:lpstr>ST.27 - Recommendation for the Exchange of Patent Legal Status Data</vt:lpstr>
    </vt:vector>
  </TitlesOfParts>
  <Company>WIPO</Company>
  <LinksUpToDate>false</LinksUpToDate>
  <CharactersWithSpaces>20930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Standards - ST.87</dc:title>
  <dc:subject>Standards - ST.27</dc:subject>
  <dc:creator>WIPO</dc:creator>
  <cp:keywords>FOR OFFICIAL USE ONLY</cp:keywords>
  <cp:lastModifiedBy>CHAVAS Louison</cp:lastModifiedBy>
  <cp:revision>3</cp:revision>
  <cp:lastPrinted>2018-12-19T17:47:00Z</cp:lastPrinted>
  <dcterms:created xsi:type="dcterms:W3CDTF">2022-09-27T09:34:00Z</dcterms:created>
  <dcterms:modified xsi:type="dcterms:W3CDTF">2022-09-27T09:37:00Z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034a106e-6316-442c-ad35-738afd673d2b_Enabled">
    <vt:lpwstr>True</vt:lpwstr>
  </property>
  <property fmtid="{D5CDD505-2E9C-101B-9397-08002B2CF9AE}" pid="3" name="MSIP_Label_034a106e-6316-442c-ad35-738afd673d2b_SiteId">
    <vt:lpwstr>cddc1229-ac2a-4b97-b78a-0e5cacb5865c</vt:lpwstr>
  </property>
  <property fmtid="{D5CDD505-2E9C-101B-9397-08002B2CF9AE}" pid="4" name="MSIP_Label_034a106e-6316-442c-ad35-738afd673d2b_Owner">
    <vt:lpwstr>Rayomond.Dinshaw@ontario.ca</vt:lpwstr>
  </property>
  <property fmtid="{D5CDD505-2E9C-101B-9397-08002B2CF9AE}" pid="5" name="MSIP_Label_034a106e-6316-442c-ad35-738afd673d2b_SetDate">
    <vt:lpwstr>2018-08-29T17:53:05.8753600Z</vt:lpwstr>
  </property>
  <property fmtid="{D5CDD505-2E9C-101B-9397-08002B2CF9AE}" pid="6" name="MSIP_Label_034a106e-6316-442c-ad35-738afd673d2b_Name">
    <vt:lpwstr>OPS - Unclassified Information</vt:lpwstr>
  </property>
  <property fmtid="{D5CDD505-2E9C-101B-9397-08002B2CF9AE}" pid="7" name="MSIP_Label_034a106e-6316-442c-ad35-738afd673d2b_Application">
    <vt:lpwstr>Microsoft Azure Information Protection</vt:lpwstr>
  </property>
  <property fmtid="{D5CDD505-2E9C-101B-9397-08002B2CF9AE}" pid="8" name="MSIP_Label_034a106e-6316-442c-ad35-738afd673d2b_Extended_MSFT_Method">
    <vt:lpwstr>Automatic</vt:lpwstr>
  </property>
  <property fmtid="{D5CDD505-2E9C-101B-9397-08002B2CF9AE}" pid="9" name="Sensitivity">
    <vt:lpwstr>OPS - Unclassified Information</vt:lpwstr>
  </property>
  <property fmtid="{D5CDD505-2E9C-101B-9397-08002B2CF9AE}" pid="10" name="TitusGUID">
    <vt:lpwstr>de5cb148-0b2b-49f7-b79a-721db71b9721</vt:lpwstr>
  </property>
  <property fmtid="{D5CDD505-2E9C-101B-9397-08002B2CF9AE}" pid="11" name="TCSClassification">
    <vt:lpwstr>FOR OFFICIAL USE ONLY</vt:lpwstr>
  </property>
  <property fmtid="{D5CDD505-2E9C-101B-9397-08002B2CF9AE}" pid="12" name="Classification">
    <vt:lpwstr>For Official Use Only</vt:lpwstr>
  </property>
  <property fmtid="{D5CDD505-2E9C-101B-9397-08002B2CF9AE}" pid="13" name="VisualMarkings">
    <vt:lpwstr>Footer</vt:lpwstr>
  </property>
  <property fmtid="{D5CDD505-2E9C-101B-9397-08002B2CF9AE}" pid="14" name="Alignment">
    <vt:lpwstr>Centre</vt:lpwstr>
  </property>
  <property fmtid="{D5CDD505-2E9C-101B-9397-08002B2CF9AE}" pid="15" name="Language">
    <vt:lpwstr>English</vt:lpwstr>
  </property>
</Properties>
</file>